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2D9F2" w14:textId="77777777" w:rsidR="000E179B" w:rsidRPr="007A7868" w:rsidRDefault="00A82095" w:rsidP="00E34F8A">
      <w:pPr>
        <w:spacing w:line="240" w:lineRule="auto"/>
        <w:outlineLvl w:val="0"/>
        <w:rPr>
          <w:b/>
          <w:noProof/>
          <w:sz w:val="32"/>
          <w:szCs w:val="32"/>
          <w:lang w:eastAsia="nl-NL"/>
        </w:rPr>
      </w:pPr>
      <w:r>
        <w:rPr>
          <w:b/>
          <w:noProof/>
          <w:sz w:val="32"/>
          <w:szCs w:val="32"/>
          <w:lang w:eastAsia="nl-NL"/>
        </w:rPr>
        <w:t>Wijzigingsvoorstel ImZTC en RGBZ a.g.v. Selectielijst</w:t>
      </w:r>
      <w:r w:rsidR="00231FCC">
        <w:rPr>
          <w:b/>
          <w:noProof/>
          <w:sz w:val="32"/>
          <w:szCs w:val="32"/>
          <w:lang w:eastAsia="nl-NL"/>
        </w:rPr>
        <w:t xml:space="preserve"> </w:t>
      </w:r>
    </w:p>
    <w:p w14:paraId="754FE497" w14:textId="6DB25ADD" w:rsidR="008E77D9" w:rsidRDefault="00BB78BD" w:rsidP="008E77D9">
      <w:pPr>
        <w:tabs>
          <w:tab w:val="left" w:pos="1276"/>
        </w:tabs>
        <w:spacing w:line="240" w:lineRule="auto"/>
        <w:ind w:left="1276" w:hanging="1276"/>
        <w:rPr>
          <w:noProof/>
          <w:lang w:eastAsia="nl-NL"/>
        </w:rPr>
      </w:pPr>
      <w:r>
        <w:rPr>
          <w:noProof/>
          <w:lang w:eastAsia="nl-NL"/>
        </w:rPr>
        <w:t xml:space="preserve">Datum: </w:t>
      </w:r>
      <w:r w:rsidR="00EE3606">
        <w:rPr>
          <w:noProof/>
          <w:lang w:eastAsia="nl-NL"/>
        </w:rPr>
        <w:t>21</w:t>
      </w:r>
      <w:bookmarkStart w:id="0" w:name="_GoBack"/>
      <w:bookmarkEnd w:id="0"/>
      <w:r w:rsidR="00EA5EC4">
        <w:rPr>
          <w:noProof/>
          <w:lang w:eastAsia="nl-NL"/>
        </w:rPr>
        <w:t xml:space="preserve"> september</w:t>
      </w:r>
      <w:r>
        <w:rPr>
          <w:noProof/>
          <w:lang w:eastAsia="nl-NL"/>
        </w:rPr>
        <w:t xml:space="preserve"> </w:t>
      </w:r>
      <w:r w:rsidR="00D46CD6">
        <w:rPr>
          <w:noProof/>
          <w:lang w:eastAsia="nl-NL"/>
        </w:rPr>
        <w:t>2017</w:t>
      </w:r>
    </w:p>
    <w:p w14:paraId="605F0694" w14:textId="5549E8E4" w:rsidR="00957DB9" w:rsidRDefault="00957DB9" w:rsidP="008E77D9">
      <w:pPr>
        <w:tabs>
          <w:tab w:val="left" w:pos="1276"/>
        </w:tabs>
        <w:spacing w:line="240" w:lineRule="auto"/>
        <w:ind w:left="1276" w:hanging="1276"/>
        <w:rPr>
          <w:noProof/>
          <w:lang w:eastAsia="nl-NL"/>
        </w:rPr>
      </w:pPr>
      <w:r>
        <w:rPr>
          <w:noProof/>
          <w:lang w:eastAsia="nl-NL"/>
        </w:rPr>
        <w:t>Opgesteld door: Arjan Kloosterboer (arjan.kloosterboer@kinggemeenten.nl)</w:t>
      </w:r>
    </w:p>
    <w:p w14:paraId="70D57625" w14:textId="77777777" w:rsidR="000E179B" w:rsidRDefault="000E179B" w:rsidP="000E179B">
      <w:pPr>
        <w:pBdr>
          <w:bottom w:val="single" w:sz="12" w:space="1" w:color="auto"/>
        </w:pBdr>
        <w:spacing w:line="240" w:lineRule="auto"/>
        <w:rPr>
          <w:rFonts w:ascii="Arial" w:hAnsi="Arial" w:cs="Arial"/>
          <w:color w:val="1F497D"/>
          <w:sz w:val="20"/>
          <w:szCs w:val="20"/>
        </w:rPr>
      </w:pPr>
    </w:p>
    <w:p w14:paraId="48226AEB" w14:textId="77777777" w:rsidR="000E179B" w:rsidRDefault="000E179B" w:rsidP="000E179B">
      <w:pPr>
        <w:spacing w:line="240" w:lineRule="auto"/>
        <w:rPr>
          <w:rFonts w:ascii="Arial" w:hAnsi="Arial" w:cs="Arial"/>
          <w:color w:val="1F497D"/>
          <w:sz w:val="20"/>
          <w:szCs w:val="20"/>
        </w:rPr>
      </w:pPr>
    </w:p>
    <w:p w14:paraId="6B6C8E6A" w14:textId="42D7515F" w:rsidR="00B455B6" w:rsidRDefault="00D1175A" w:rsidP="0051462B">
      <w:r>
        <w:t xml:space="preserve">In </w:t>
      </w:r>
      <w:r w:rsidR="0051462B">
        <w:t>december 2015 heeft de VNG het definitieve ontwerp van de ‘</w:t>
      </w:r>
      <w:hyperlink r:id="rId11" w:history="1">
        <w:r w:rsidR="0051462B" w:rsidRPr="0051462B">
          <w:rPr>
            <w:rStyle w:val="Hyperlink"/>
          </w:rPr>
          <w:t>Selectielijst gemeenten en intergemeentelijke organen 2017</w:t>
        </w:r>
      </w:hyperlink>
      <w:r w:rsidR="0051462B">
        <w:t>’ gepubliceerd</w:t>
      </w:r>
      <w:r w:rsidR="00C65BBB">
        <w:t>, zeer onlangs is deze gepubliceerd in de Staatscourant</w:t>
      </w:r>
      <w:r w:rsidR="0051462B">
        <w:t xml:space="preserve">. </w:t>
      </w:r>
      <w:r w:rsidR="00E91DC3">
        <w:t>De Selectielijst specificeert de bewaar- en vernietigingstermijnen van archiefbescheiden. Deze versie heeft een andere opzet dan de voorgaande: zij is afgestemd op het zaakgericht werken en de ZTC2. In ImZTC en RGBZ zijn gegevens opgenomen die de archiveringskenmerken van een zaakdossier bepalen. De nieuwe Selectielijst heeft hiervoor consequenties. Hieronder doe</w:t>
      </w:r>
      <w:r w:rsidR="004A4567">
        <w:t>n</w:t>
      </w:r>
      <w:r w:rsidR="00E91DC3">
        <w:t xml:space="preserve"> </w:t>
      </w:r>
      <w:r w:rsidR="004A4567">
        <w:t xml:space="preserve">we </w:t>
      </w:r>
      <w:r w:rsidR="00E91DC3">
        <w:t>een voorstel</w:t>
      </w:r>
      <w:r w:rsidR="004A4567" w:rsidRPr="004A4567">
        <w:t xml:space="preserve"> </w:t>
      </w:r>
      <w:r w:rsidR="004A4567">
        <w:t>voor aanpassing van het ImZTC naar versie 2.2 en van RGBZ 2.</w:t>
      </w:r>
      <w:r w:rsidR="00831561">
        <w:t>0</w:t>
      </w:r>
      <w:r w:rsidR="004A4567">
        <w:t xml:space="preserve"> teneinde deze informatiemodellen in overeenstemming te brengen met de nieuwe Selectielijst</w:t>
      </w:r>
      <w:r w:rsidR="00E91DC3">
        <w:t>.</w:t>
      </w:r>
    </w:p>
    <w:p w14:paraId="3EA05891" w14:textId="77777777" w:rsidR="004A4567" w:rsidRPr="004A4567" w:rsidRDefault="004A4567" w:rsidP="0051462B">
      <w:pPr>
        <w:rPr>
          <w:b/>
        </w:rPr>
      </w:pPr>
      <w:r w:rsidRPr="004A4567">
        <w:rPr>
          <w:b/>
        </w:rPr>
        <w:t>Selectielijst</w:t>
      </w:r>
    </w:p>
    <w:p w14:paraId="2872876C" w14:textId="5AF6DB05" w:rsidR="00E91DC3" w:rsidRDefault="004403C2" w:rsidP="0051462B">
      <w:r>
        <w:t>De nieuwe Selectielijst is procesgericht opgezet en onderscheidt 2</w:t>
      </w:r>
      <w:r w:rsidR="001D0B63">
        <w:t>9</w:t>
      </w:r>
      <w:r>
        <w:t xml:space="preserve"> procestypen. Per procestype worden de resultaten benoemd van de behandeling van processen van dat type (zie de tabel</w:t>
      </w:r>
      <w:r w:rsidR="00336EFD">
        <w:t xml:space="preserve"> aan het einde</w:t>
      </w:r>
      <w:r>
        <w:t>). Per resultaat wordt gespecificeerd hoe lang een dossier (van een proces met dat resultaat) bewaard moet blijven. Tot zover is dit overeenkomstig de wijze waarop dit nu in ImZTC is uitgewerkt. De Selectielijst gaat evenwel verder, met meer detaillering en een twee-</w:t>
      </w:r>
      <w:r w:rsidR="00831561">
        <w:t>fasen</w:t>
      </w:r>
      <w:r>
        <w:t xml:space="preserve"> bewaartermijn. </w:t>
      </w:r>
    </w:p>
    <w:p w14:paraId="4CC1FE6B" w14:textId="4B3D37CA" w:rsidR="00281D8B" w:rsidRDefault="00913E77" w:rsidP="0051462B">
      <w:r>
        <w:t xml:space="preserve">De totale bewaartermijn is onbeperkt (waardering: bewaren) dan wel beperkt (waardering: vernietigen). </w:t>
      </w:r>
      <w:r w:rsidR="001D2ABB">
        <w:t xml:space="preserve">Gezien wet- en regelgeving is niet voor elk </w:t>
      </w:r>
      <w:r w:rsidR="00831561">
        <w:t xml:space="preserve">uitgevoerd </w:t>
      </w:r>
      <w:r w:rsidR="001D2ABB">
        <w:t xml:space="preserve">proces van een procestype de </w:t>
      </w:r>
      <w:r>
        <w:t>totale bewaar</w:t>
      </w:r>
      <w:r w:rsidR="001D2ABB">
        <w:t xml:space="preserve">termijn gelijk bij hetzelfde resultaat. </w:t>
      </w:r>
      <w:r>
        <w:t xml:space="preserve">Dit betreft niet alleen een verschil tussen bewaren en vernietigen maar ook verschillen in vernietigingstermijnen (totale bewaartermijn i.h.g.v. vernietigen). </w:t>
      </w:r>
      <w:r w:rsidR="00A7058E">
        <w:t xml:space="preserve">Om die reden is het procesobject </w:t>
      </w:r>
      <w:r w:rsidR="00336EFD">
        <w:t>geïntroduceerd</w:t>
      </w:r>
      <w:r w:rsidR="00A7058E">
        <w:t xml:space="preserve">: </w:t>
      </w:r>
      <w:r w:rsidR="001D2ABB">
        <w:t xml:space="preserve"> </w:t>
      </w:r>
      <w:r w:rsidR="00A7058E">
        <w:t>“h</w:t>
      </w:r>
      <w:r w:rsidR="00A7058E" w:rsidRPr="00A7058E">
        <w:t>et onderwerp waarop een zaak betrekking heeft</w:t>
      </w:r>
      <w:r w:rsidR="00A7058E">
        <w:t>” (zie de tabel</w:t>
      </w:r>
      <w:r w:rsidR="00336EFD">
        <w:t xml:space="preserve"> aan het einde</w:t>
      </w:r>
      <w:r w:rsidR="00A7058E">
        <w:t xml:space="preserve">). Het resultaat van een </w:t>
      </w:r>
      <w:r w:rsidR="00831561">
        <w:t xml:space="preserve">uitgevoerd </w:t>
      </w:r>
      <w:r w:rsidR="00A7058E">
        <w:t xml:space="preserve">proces van een procestype in combinatie met de aard van het procesobject bepaalt de </w:t>
      </w:r>
      <w:r>
        <w:t xml:space="preserve">totale </w:t>
      </w:r>
      <w:r w:rsidR="00A7058E">
        <w:t>bewaartermijn.</w:t>
      </w:r>
    </w:p>
    <w:p w14:paraId="5DB2352C" w14:textId="4F16E597" w:rsidR="00E35DD0" w:rsidRPr="00E35DD0" w:rsidRDefault="00E35DD0" w:rsidP="0051462B">
      <w:pPr>
        <w:rPr>
          <w:b/>
        </w:rPr>
      </w:pPr>
      <w:r w:rsidRPr="00E35DD0">
        <w:rPr>
          <w:b/>
        </w:rPr>
        <w:t>Twee-fasen bewaartermijn</w:t>
      </w:r>
    </w:p>
    <w:p w14:paraId="494A33F3" w14:textId="5592040C" w:rsidR="00A72361" w:rsidRDefault="00A72361" w:rsidP="0051462B">
      <w:r>
        <w:t xml:space="preserve">De </w:t>
      </w:r>
      <w:r w:rsidR="00913E77">
        <w:t xml:space="preserve">totale </w:t>
      </w:r>
      <w:r>
        <w:t xml:space="preserve">bewaartermijn is in twee delen gesplitst (zie onderstaande figuur): </w:t>
      </w:r>
    </w:p>
    <w:p w14:paraId="3EB7CC64" w14:textId="77777777" w:rsidR="00A72361" w:rsidRDefault="00A72361" w:rsidP="000B1C6B">
      <w:pPr>
        <w:pStyle w:val="Lijstalinea"/>
        <w:numPr>
          <w:ilvl w:val="0"/>
          <w:numId w:val="5"/>
        </w:numPr>
        <w:spacing w:before="0"/>
      </w:pPr>
      <w:r>
        <w:t>Procestermijn: “de periode waarin het zaakdossier actief gebruikt en/of geraadpleegd wordt ter ondersteuning van andere processen van de organisatie</w:t>
      </w:r>
      <w:r w:rsidR="000B1C6B">
        <w:t>. […] Met andere woorden: tot het bedrijfsvoeringbelang komt te vervallen</w:t>
      </w:r>
      <w:r>
        <w:t>”, bijvoorbeeld de periode waarover een verleende vergunning geldig is.</w:t>
      </w:r>
    </w:p>
    <w:p w14:paraId="2C28ED60" w14:textId="77777777" w:rsidR="00A72361" w:rsidRDefault="00002FEA" w:rsidP="00A72361">
      <w:pPr>
        <w:pStyle w:val="Lijstalinea"/>
        <w:numPr>
          <w:ilvl w:val="0"/>
          <w:numId w:val="5"/>
        </w:numPr>
        <w:spacing w:before="0"/>
        <w:ind w:left="714" w:hanging="357"/>
      </w:pPr>
      <w:r>
        <w:rPr>
          <w:noProof/>
          <w:lang w:eastAsia="nl-NL"/>
        </w:rPr>
        <w:drawing>
          <wp:anchor distT="0" distB="0" distL="114300" distR="114300" simplePos="0" relativeHeight="251658240" behindDoc="0" locked="0" layoutInCell="1" allowOverlap="1" wp14:anchorId="274B6E9F" wp14:editId="13DF887B">
            <wp:simplePos x="0" y="0"/>
            <wp:positionH relativeFrom="column">
              <wp:posOffset>76835</wp:posOffset>
            </wp:positionH>
            <wp:positionV relativeFrom="paragraph">
              <wp:posOffset>428625</wp:posOffset>
            </wp:positionV>
            <wp:extent cx="5760720" cy="921385"/>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921385"/>
                    </a:xfrm>
                    <a:prstGeom prst="rect">
                      <a:avLst/>
                    </a:prstGeom>
                  </pic:spPr>
                </pic:pic>
              </a:graphicData>
            </a:graphic>
          </wp:anchor>
        </w:drawing>
      </w:r>
      <w:r w:rsidR="00A72361">
        <w:t>Bewaartermijn: “de periode waarin archiefbescheiden, na vervallen van het bedrijfsvoering</w:t>
      </w:r>
      <w:r w:rsidR="00A72361">
        <w:softHyphen/>
        <w:t xml:space="preserve">belang, nog worden bewaard”. </w:t>
      </w:r>
    </w:p>
    <w:p w14:paraId="538604D0" w14:textId="77777777" w:rsidR="00E35DD0" w:rsidRDefault="00A72361" w:rsidP="0051462B">
      <w:r>
        <w:t xml:space="preserve">Alleen voor de bewaartermijn wordt </w:t>
      </w:r>
      <w:r w:rsidR="00A40314">
        <w:t xml:space="preserve">(i.h.g.v. waardering ‘vernietigen’) </w:t>
      </w:r>
      <w:r>
        <w:t xml:space="preserve">een specificatie in jaren gegeven. De procestermijn is </w:t>
      </w:r>
      <w:r w:rsidR="00B70D95">
        <w:t xml:space="preserve">nihil dan wel </w:t>
      </w:r>
      <w:r>
        <w:t xml:space="preserve">afhankelijk van </w:t>
      </w:r>
      <w:r w:rsidR="00B70D95">
        <w:t>(</w:t>
      </w:r>
      <w:r>
        <w:t>de aard van</w:t>
      </w:r>
      <w:r w:rsidR="00B70D95">
        <w:t>)</w:t>
      </w:r>
      <w:r>
        <w:t xml:space="preserve"> het eerder genoemde procesobject (zie bijlage voor voorbeelden).</w:t>
      </w:r>
      <w:r w:rsidR="00B70D95">
        <w:t xml:space="preserve"> </w:t>
      </w:r>
    </w:p>
    <w:p w14:paraId="436F5011" w14:textId="6C41EB1F" w:rsidR="00E35DD0" w:rsidRPr="00E35DD0" w:rsidRDefault="00E35DD0" w:rsidP="005352DD">
      <w:pPr>
        <w:keepNext/>
        <w:rPr>
          <w:b/>
        </w:rPr>
      </w:pPr>
      <w:r w:rsidRPr="00E35DD0">
        <w:rPr>
          <w:b/>
        </w:rPr>
        <w:lastRenderedPageBreak/>
        <w:t>Categorieën van procestermijnen</w:t>
      </w:r>
    </w:p>
    <w:p w14:paraId="39273592" w14:textId="15F05380" w:rsidR="00F915CA" w:rsidRDefault="00E35DD0" w:rsidP="0051462B">
      <w:r>
        <w:rPr>
          <w:noProof/>
          <w:lang w:eastAsia="nl-NL"/>
        </w:rPr>
        <mc:AlternateContent>
          <mc:Choice Requires="wps">
            <w:drawing>
              <wp:anchor distT="45720" distB="45720" distL="114300" distR="114300" simplePos="0" relativeHeight="251660288" behindDoc="0" locked="0" layoutInCell="1" allowOverlap="1" wp14:anchorId="01838B70" wp14:editId="12720556">
                <wp:simplePos x="0" y="0"/>
                <wp:positionH relativeFrom="margin">
                  <wp:posOffset>-635</wp:posOffset>
                </wp:positionH>
                <wp:positionV relativeFrom="paragraph">
                  <wp:posOffset>327660</wp:posOffset>
                </wp:positionV>
                <wp:extent cx="5844540" cy="3706495"/>
                <wp:effectExtent l="0" t="0" r="22860" b="273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3706495"/>
                        </a:xfrm>
                        <a:prstGeom prst="rect">
                          <a:avLst/>
                        </a:prstGeom>
                        <a:solidFill>
                          <a:srgbClr val="FFFFFF"/>
                        </a:solidFill>
                        <a:ln w="9525">
                          <a:solidFill>
                            <a:srgbClr val="000000"/>
                          </a:solidFill>
                          <a:miter lim="800000"/>
                          <a:headEnd/>
                          <a:tailEnd/>
                        </a:ln>
                      </wps:spPr>
                      <wps:txbx>
                        <w:txbxContent>
                          <w:p w14:paraId="453AA84F" w14:textId="77777777" w:rsidR="00E55CFE" w:rsidRDefault="00E55CFE" w:rsidP="00F915CA">
                            <w:r>
                              <w:t>C</w:t>
                            </w:r>
                            <w:r w:rsidRPr="00F915CA">
                              <w:t>ategorieën van procestermijnen</w:t>
                            </w:r>
                            <w:r>
                              <w:t>:</w:t>
                            </w:r>
                          </w:p>
                          <w:p w14:paraId="7657AB33" w14:textId="77777777" w:rsidR="00E55CFE" w:rsidRDefault="00E55CFE" w:rsidP="00F915CA">
                            <w:pPr>
                              <w:pStyle w:val="Lijstalinea"/>
                              <w:numPr>
                                <w:ilvl w:val="0"/>
                                <w:numId w:val="6"/>
                              </w:numPr>
                            </w:pPr>
                            <w:r>
                              <w:t xml:space="preserve">De procestermijn is nihil. </w:t>
                            </w:r>
                            <w:r>
                              <w:br/>
                              <w:t>Er is geen aparte procestermijn, de bewaartermijn start direct na de procesfase.</w:t>
                            </w:r>
                          </w:p>
                          <w:p w14:paraId="1C4FAED4" w14:textId="77777777" w:rsidR="00E55CFE" w:rsidRDefault="00E55CFE" w:rsidP="00F915CA">
                            <w:pPr>
                              <w:pStyle w:val="Lijstalinea"/>
                              <w:numPr>
                                <w:ilvl w:val="0"/>
                                <w:numId w:val="6"/>
                              </w:numPr>
                            </w:pPr>
                            <w:r>
                              <w:t xml:space="preserve">De bestaans- of geldigheidsduur van het procesobject. </w:t>
                            </w:r>
                            <w:r>
                              <w:br/>
                              <w:t>De lengte van de procestermijn is afhankelijk van het procesobject. Nadat het procesobject haar geldigheid heeft verloren of niet meer bestaat, gaat de bewaartermijn lopen.</w:t>
                            </w:r>
                          </w:p>
                          <w:p w14:paraId="37F2B2B0" w14:textId="77777777" w:rsidR="00E55CFE" w:rsidRDefault="00E55CFE" w:rsidP="00F915CA">
                            <w:pPr>
                              <w:pStyle w:val="Lijstalinea"/>
                              <w:numPr>
                                <w:ilvl w:val="0"/>
                                <w:numId w:val="6"/>
                              </w:numPr>
                            </w:pPr>
                            <w:r>
                              <w:t xml:space="preserve">De ingeschatte maximale bestaans- of geldigheidsduur van het procesobject. </w:t>
                            </w:r>
                            <w:r>
                              <w:br/>
                              <w:t>Er wordt een inschatting gemaakt van de maximale bestaans- of geldigheidsduur van het procesobject, ongeacht de daadwerkelijke duur. Dit kan bijvoorbeeld al vastgelegd worden in het zaaktype, zodat procestermijn en bewaartermijn samen een bewaartermijn vormen die direct kan gaan lopen na de procesfase.</w:t>
                            </w:r>
                          </w:p>
                          <w:p w14:paraId="74BDE233" w14:textId="77777777" w:rsidR="00E55CFE" w:rsidRDefault="00E55CFE" w:rsidP="00F915CA">
                            <w:pPr>
                              <w:pStyle w:val="Lijstalinea"/>
                              <w:numPr>
                                <w:ilvl w:val="0"/>
                                <w:numId w:val="6"/>
                              </w:numPr>
                            </w:pPr>
                            <w:r>
                              <w:t xml:space="preserve">Een tijdens het proces vast te leggen datum waarop de geldigheid van het procesobject komt te vervallen. </w:t>
                            </w:r>
                            <w:r>
                              <w:br/>
                              <w:t>Tijdens de procesuitvoering wordt de datum bepaald wanneer het procesobject zijn geldigheid zal verliezen en de procestermijn beëindigd wordt.</w:t>
                            </w:r>
                          </w:p>
                          <w:p w14:paraId="339BBDAF" w14:textId="77777777" w:rsidR="00E55CFE" w:rsidRDefault="00E55CFE" w:rsidP="00F915CA">
                            <w:pPr>
                              <w:pStyle w:val="Lijstalinea"/>
                              <w:numPr>
                                <w:ilvl w:val="0"/>
                                <w:numId w:val="6"/>
                              </w:numPr>
                            </w:pPr>
                            <w:r>
                              <w:t xml:space="preserve">De procestermijn is samengevoegd met de bewaartermijn. </w:t>
                            </w:r>
                            <w:r>
                              <w:br/>
                              <w:t>De procestermijn en bewaartermijn zijn samengevoegd als totaalwaarde bij de bewaartermijn. De datum waarop deze bewaartermijn moet gaan lopen is benoemd in de toelichting bij de categorie en kan ook in het verleden liggen, bijvoorbeeld op basis van een geboortedatum.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838B70" id="_x0000_t202" coordsize="21600,21600" o:spt="202" path="m,l,21600r21600,l21600,xe">
                <v:stroke joinstyle="miter"/>
                <v:path gradientshapeok="t" o:connecttype="rect"/>
              </v:shapetype>
              <v:shape id="Tekstvak 2" o:spid="_x0000_s1026" type="#_x0000_t202" style="position:absolute;margin-left:-.05pt;margin-top:25.8pt;width:460.2pt;height:291.8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">
                <v:textbox style="mso-fit-shape-to-text:t">
                  <w:txbxContent>
                    <w:p w14:paraId="453AA84F" w14:textId="77777777" w:rsidR="00E55CFE" w:rsidRDefault="00E55CFE" w:rsidP="00F915CA">
                      <w:r>
                        <w:t>C</w:t>
                      </w:r>
                      <w:r w:rsidRPr="00F915CA">
                        <w:t>ategorieën van procestermijnen</w:t>
                      </w:r>
                      <w:r>
                        <w:t>:</w:t>
                      </w:r>
                    </w:p>
                    <w:p w14:paraId="7657AB33" w14:textId="77777777" w:rsidR="00E55CFE" w:rsidRDefault="00E55CFE" w:rsidP="00F915CA">
                      <w:pPr>
                        <w:pStyle w:val="Lijstalinea"/>
                        <w:numPr>
                          <w:ilvl w:val="0"/>
                          <w:numId w:val="6"/>
                        </w:numPr>
                      </w:pPr>
                      <w:r>
                        <w:t xml:space="preserve">De procestermijn is nihil. </w:t>
                      </w:r>
                      <w:r>
                        <w:br/>
                        <w:t>Er is geen aparte procestermijn, de bewaartermijn start direct na de procesfase.</w:t>
                      </w:r>
                    </w:p>
                    <w:p w14:paraId="1C4FAED4" w14:textId="77777777" w:rsidR="00E55CFE" w:rsidRDefault="00E55CFE" w:rsidP="00F915CA">
                      <w:pPr>
                        <w:pStyle w:val="Lijstalinea"/>
                        <w:numPr>
                          <w:ilvl w:val="0"/>
                          <w:numId w:val="6"/>
                        </w:numPr>
                      </w:pPr>
                      <w:r>
                        <w:t xml:space="preserve">De bestaans- of geldigheidsduur van het procesobject. </w:t>
                      </w:r>
                      <w:r>
                        <w:br/>
                        <w:t>De lengte van de procestermijn is afhankelijk van het procesobject. Nadat het procesobject haar geldigheid heeft verloren of niet meer bestaat, gaat de bewaartermijn lopen.</w:t>
                      </w:r>
                    </w:p>
                    <w:p w14:paraId="37F2B2B0" w14:textId="77777777" w:rsidR="00E55CFE" w:rsidRDefault="00E55CFE" w:rsidP="00F915CA">
                      <w:pPr>
                        <w:pStyle w:val="Lijstalinea"/>
                        <w:numPr>
                          <w:ilvl w:val="0"/>
                          <w:numId w:val="6"/>
                        </w:numPr>
                      </w:pPr>
                      <w:r>
                        <w:t xml:space="preserve">De ingeschatte maximale bestaans- of geldigheidsduur van het procesobject. </w:t>
                      </w:r>
                      <w:r>
                        <w:br/>
                        <w:t>Er wordt een inschatting gemaakt van de maximale bestaans- of geldigheidsduur van het procesobject, ongeacht de daadwerkelijke duur. Dit kan bijvoorbeeld al vastgelegd worden in het zaaktype, zodat procestermijn en bewaartermijn samen een bewaartermijn vormen die direct kan gaan lopen na de procesfase.</w:t>
                      </w:r>
                    </w:p>
                    <w:p w14:paraId="74BDE233" w14:textId="77777777" w:rsidR="00E55CFE" w:rsidRDefault="00E55CFE" w:rsidP="00F915CA">
                      <w:pPr>
                        <w:pStyle w:val="Lijstalinea"/>
                        <w:numPr>
                          <w:ilvl w:val="0"/>
                          <w:numId w:val="6"/>
                        </w:numPr>
                      </w:pPr>
                      <w:r>
                        <w:t xml:space="preserve">Een tijdens het proces vast te leggen datum waarop de geldigheid van het procesobject komt te vervallen. </w:t>
                      </w:r>
                      <w:r>
                        <w:br/>
                        <w:t>Tijdens de procesuitvoering wordt de datum bepaald wanneer het procesobject zijn geldigheid zal verliezen en de procestermijn beëindigd wordt.</w:t>
                      </w:r>
                    </w:p>
                    <w:p w14:paraId="339BBDAF" w14:textId="77777777" w:rsidR="00E55CFE" w:rsidRDefault="00E55CFE" w:rsidP="00F915CA">
                      <w:pPr>
                        <w:pStyle w:val="Lijstalinea"/>
                        <w:numPr>
                          <w:ilvl w:val="0"/>
                          <w:numId w:val="6"/>
                        </w:numPr>
                      </w:pPr>
                      <w:r>
                        <w:t xml:space="preserve">De procestermijn is samengevoegd met de bewaartermijn. </w:t>
                      </w:r>
                      <w:r>
                        <w:br/>
                        <w:t>De procestermijn en bewaartermijn zijn samengevoegd als totaalwaarde bij de bewaartermijn. De datum waarop deze bewaartermijn moet gaan lopen is benoemd in de toelichting bij de categorie en kan ook in het verleden liggen, bijvoorbeeld op basis van een geboortedatum.</w:t>
                      </w:r>
                    </w:p>
                  </w:txbxContent>
                </v:textbox>
                <w10:wrap type="square" anchorx="margin"/>
              </v:shape>
            </w:pict>
          </mc:Fallback>
        </mc:AlternateContent>
      </w:r>
      <w:r w:rsidR="00B70D95" w:rsidRPr="00B70D95">
        <w:t>In de selectielijst worden vijf categorieën van procestermijnen onderscheiden</w:t>
      </w:r>
      <w:r w:rsidR="00F915CA">
        <w:t>:</w:t>
      </w:r>
      <w:r w:rsidR="00952A73">
        <w:t xml:space="preserve"> </w:t>
      </w:r>
    </w:p>
    <w:p w14:paraId="1CE825CD" w14:textId="43C59E24" w:rsidR="00E35DD0" w:rsidRPr="00E35DD0" w:rsidRDefault="00E35DD0" w:rsidP="0051462B">
      <w:pPr>
        <w:rPr>
          <w:b/>
        </w:rPr>
      </w:pPr>
      <w:r w:rsidRPr="00E35DD0">
        <w:rPr>
          <w:b/>
        </w:rPr>
        <w:t>Duur van de procestermijn</w:t>
      </w:r>
    </w:p>
    <w:p w14:paraId="3823766E" w14:textId="0CD089FB" w:rsidR="00240A4D" w:rsidRDefault="00A40314" w:rsidP="0051462B">
      <w:r>
        <w:t>In het geval van de waardering ‘vernietigen’ is het van belang de totale bewaartermijn (of: vernietigingstermijn</w:t>
      </w:r>
      <w:r w:rsidR="00240A4D">
        <w:t>, optelsom van procestermijn en bewaartermijn</w:t>
      </w:r>
      <w:r>
        <w:t xml:space="preserve">) </w:t>
      </w:r>
      <w:r w:rsidR="009E2FD0">
        <w:t xml:space="preserve">en daarmee de vernietigingsdatum </w:t>
      </w:r>
      <w:r>
        <w:t xml:space="preserve">te kunnen </w:t>
      </w:r>
      <w:r w:rsidR="009E2FD0">
        <w:t>vaststellen</w:t>
      </w:r>
      <w:r w:rsidR="00142E7B">
        <w:t xml:space="preserve"> bij afrondi</w:t>
      </w:r>
      <w:r w:rsidR="00CE5E05">
        <w:t>n</w:t>
      </w:r>
      <w:r w:rsidR="00142E7B">
        <w:t>g van een zaak</w:t>
      </w:r>
      <w:r>
        <w:t xml:space="preserve">. </w:t>
      </w:r>
      <w:r w:rsidR="00596557">
        <w:t xml:space="preserve">Dit betreft </w:t>
      </w:r>
      <w:r w:rsidR="00E35226">
        <w:t>2</w:t>
      </w:r>
      <w:r w:rsidR="00CE5E05">
        <w:t>20</w:t>
      </w:r>
      <w:r w:rsidR="00E35226">
        <w:t xml:space="preserve"> vermeldingen in de Selectielijst. </w:t>
      </w:r>
      <w:r w:rsidR="00E35DD0">
        <w:t>Daarvan is de bewaartermijn in jaren vermeld</w:t>
      </w:r>
      <w:r w:rsidR="00240A4D">
        <w:t>, maar niet altijd de duur van de procestermijn</w:t>
      </w:r>
      <w:r w:rsidR="00E35DD0">
        <w:t xml:space="preserve">. Uitdaging is om, bij afronding van de zaak, de procestermijn </w:t>
      </w:r>
      <w:r w:rsidR="00240A4D">
        <w:t xml:space="preserve">wel </w:t>
      </w:r>
      <w:r w:rsidR="00E35DD0">
        <w:t xml:space="preserve">te kunnen bepalen. Dit is </w:t>
      </w:r>
      <w:del w:id="1" w:author="Arjan Kloosterboer" w:date="2017-09-18T18:24:00Z">
        <w:r w:rsidR="00E35DD0" w:rsidDel="00453457">
          <w:delText xml:space="preserve">niet in alle gevallen </w:delText>
        </w:r>
      </w:del>
      <w:r w:rsidR="00E35DD0">
        <w:t>mogelijk</w:t>
      </w:r>
      <w:ins w:id="2" w:author="Arjan Kloosterboer" w:date="2017-09-18T18:24:00Z">
        <w:r w:rsidR="00453457">
          <w:t xml:space="preserve"> in de volgende gevallen:</w:t>
        </w:r>
      </w:ins>
      <w:del w:id="3" w:author="Arjan Kloosterboer" w:date="2017-09-18T18:24:00Z">
        <w:r w:rsidR="00E35DD0" w:rsidDel="00453457">
          <w:delText>.</w:delText>
        </w:r>
      </w:del>
      <w:r w:rsidR="00E35DD0">
        <w:t xml:space="preserve"> </w:t>
      </w:r>
    </w:p>
    <w:p w14:paraId="1A0D9B1A" w14:textId="3305FFBF" w:rsidR="00240A4D" w:rsidRDefault="00952A73" w:rsidP="00240A4D">
      <w:pPr>
        <w:pStyle w:val="Lijstalinea"/>
        <w:numPr>
          <w:ilvl w:val="0"/>
          <w:numId w:val="9"/>
        </w:numPr>
        <w:ind w:left="426"/>
      </w:pPr>
      <w:r>
        <w:t xml:space="preserve">Voor </w:t>
      </w:r>
      <w:r w:rsidR="009E2FD0">
        <w:t>de</w:t>
      </w:r>
      <w:r>
        <w:t xml:space="preserve"> categorieën </w:t>
      </w:r>
      <w:r w:rsidR="0092773E">
        <w:t xml:space="preserve">A en C </w:t>
      </w:r>
      <w:r w:rsidR="00E35226">
        <w:t xml:space="preserve">(173 vermeldingen) </w:t>
      </w:r>
      <w:r>
        <w:t xml:space="preserve">is de vernietigingsdatum bij afronden van de zaak </w:t>
      </w:r>
      <w:r w:rsidR="000B1C6B">
        <w:t xml:space="preserve">eenvoudig </w:t>
      </w:r>
      <w:r>
        <w:t>te bepalen op basis van de einddatum van de zaak</w:t>
      </w:r>
      <w:r w:rsidR="000B1C6B" w:rsidRPr="000B1C6B">
        <w:t xml:space="preserve"> </w:t>
      </w:r>
      <w:r w:rsidR="000B1C6B">
        <w:t>en de som van het aantal jaren van proces- en bewaartermijn</w:t>
      </w:r>
      <w:r w:rsidR="00240A4D">
        <w:t xml:space="preserve"> (bij categorie A is de procestermijn 0 jaar)</w:t>
      </w:r>
      <w:r>
        <w:t xml:space="preserve">. </w:t>
      </w:r>
    </w:p>
    <w:p w14:paraId="5596DEC5" w14:textId="7D435E87" w:rsidR="00240A4D" w:rsidRDefault="00952A73" w:rsidP="00240A4D">
      <w:pPr>
        <w:pStyle w:val="Lijstalinea"/>
        <w:numPr>
          <w:ilvl w:val="0"/>
          <w:numId w:val="9"/>
        </w:numPr>
        <w:ind w:left="426"/>
      </w:pPr>
      <w:r>
        <w:t xml:space="preserve">Voor de categorie </w:t>
      </w:r>
      <w:r w:rsidR="0092773E">
        <w:t xml:space="preserve">D </w:t>
      </w:r>
      <w:r w:rsidR="00A256EF">
        <w:t>(8</w:t>
      </w:r>
      <w:r w:rsidR="00E35226">
        <w:t xml:space="preserve"> vermeldinge</w:t>
      </w:r>
      <w:r w:rsidR="00CE5E05">
        <w:t>n</w:t>
      </w:r>
      <w:r w:rsidR="00E35226">
        <w:t xml:space="preserve">) </w:t>
      </w:r>
      <w:r>
        <w:t>is de</w:t>
      </w:r>
      <w:r w:rsidR="00A256EF">
        <w:t xml:space="preserve"> vernietigingsdatum</w:t>
      </w:r>
      <w:r>
        <w:t xml:space="preserve"> bij afronden </w:t>
      </w:r>
      <w:r w:rsidR="00153B2B">
        <w:t xml:space="preserve">van de zaak </w:t>
      </w:r>
      <w:r w:rsidR="00A256EF">
        <w:t xml:space="preserve">vast </w:t>
      </w:r>
      <w:r>
        <w:t xml:space="preserve">te </w:t>
      </w:r>
      <w:r w:rsidR="00A256EF">
        <w:t xml:space="preserve">stellen </w:t>
      </w:r>
      <w:r>
        <w:t xml:space="preserve">op basis van </w:t>
      </w:r>
      <w:r w:rsidR="00A256EF">
        <w:t xml:space="preserve">de einddatum van het procesobject </w:t>
      </w:r>
      <w:r>
        <w:t>d</w:t>
      </w:r>
      <w:r w:rsidR="00A256EF">
        <w:t>ie</w:t>
      </w:r>
      <w:r>
        <w:t xml:space="preserve"> gedurende de uitvoering van de zaak </w:t>
      </w:r>
      <w:r w:rsidR="00A256EF">
        <w:t>bepaald</w:t>
      </w:r>
      <w:r>
        <w:t xml:space="preserve"> is</w:t>
      </w:r>
      <w:r w:rsidR="00A256EF">
        <w:t>.</w:t>
      </w:r>
      <w:r>
        <w:t xml:space="preserve"> </w:t>
      </w:r>
      <w:r w:rsidR="00A256EF">
        <w:t xml:space="preserve">Soms betreft dit de einddatum van een besluit dat deel uit maakt van het RGBZ, in andere gevallen </w:t>
      </w:r>
      <w:r w:rsidR="00855513">
        <w:t>gaat</w:t>
      </w:r>
      <w:r w:rsidR="00A256EF">
        <w:t xml:space="preserve"> het</w:t>
      </w:r>
      <w:r w:rsidR="00855513">
        <w:t xml:space="preserve"> om</w:t>
      </w:r>
      <w:r w:rsidR="00A256EF">
        <w:t xml:space="preserve"> </w:t>
      </w:r>
      <w:r w:rsidR="00855513">
        <w:t>een datum van een zaakobject</w:t>
      </w:r>
      <w:r w:rsidR="00A256EF">
        <w:t xml:space="preserve"> d</w:t>
      </w:r>
      <w:r w:rsidR="00855513">
        <w:t>at</w:t>
      </w:r>
      <w:r w:rsidR="00A256EF">
        <w:t xml:space="preserve"> evenwel geen deel uitma</w:t>
      </w:r>
      <w:r w:rsidR="00855513">
        <w:t>a</w:t>
      </w:r>
      <w:r w:rsidR="00A256EF">
        <w:t>k</w:t>
      </w:r>
      <w:r w:rsidR="00855513">
        <w:t>t</w:t>
      </w:r>
      <w:r w:rsidR="00A256EF">
        <w:t xml:space="preserve"> van de specialisaties van OBJECT (waarop de zaak betrekking heeft</w:t>
      </w:r>
      <w:r w:rsidR="00240A4D">
        <w:t>; onderdeel van het RGBZ</w:t>
      </w:r>
      <w:r w:rsidR="00A256EF">
        <w:t>).</w:t>
      </w:r>
    </w:p>
    <w:p w14:paraId="6599B3BB" w14:textId="30C50EB2" w:rsidR="00240A4D" w:rsidRDefault="00855513" w:rsidP="00240A4D">
      <w:pPr>
        <w:pStyle w:val="Lijstalinea"/>
        <w:numPr>
          <w:ilvl w:val="0"/>
          <w:numId w:val="9"/>
        </w:numPr>
        <w:ind w:left="426"/>
      </w:pPr>
      <w:r>
        <w:t>Bij</w:t>
      </w:r>
      <w:r w:rsidR="00A256EF">
        <w:t xml:space="preserve"> categorie E </w:t>
      </w:r>
      <w:r>
        <w:t>(5 vermeldingen)</w:t>
      </w:r>
      <w:r w:rsidR="00A256EF">
        <w:t xml:space="preserve"> </w:t>
      </w:r>
      <w:r w:rsidR="00240A4D">
        <w:t xml:space="preserve">is de vernietigingsdatum bij afronden van de zaak eveneens vast te stellen. Het </w:t>
      </w:r>
      <w:r>
        <w:t xml:space="preserve">gaat </w:t>
      </w:r>
      <w:r w:rsidR="00240A4D">
        <w:t xml:space="preserve">hierbij </w:t>
      </w:r>
      <w:r>
        <w:t>telkens om een persoon als procesobject waarvan de geboortedatum de start van de bewaartermijn is. Een (natuurlijk) persoon is al onderkend als specialisatie van OBJECT (waarop de zaak betrekking heeft), de geboortedatum is één van de attributen.</w:t>
      </w:r>
    </w:p>
    <w:p w14:paraId="303EF6A2" w14:textId="4BB6E1DD" w:rsidR="00952A73" w:rsidRDefault="0092773E" w:rsidP="00453457">
      <w:pPr>
        <w:ind w:left="66"/>
      </w:pPr>
      <w:r>
        <w:t>Voor de categorie B</w:t>
      </w:r>
      <w:r w:rsidR="00E35226">
        <w:t xml:space="preserve"> (34 vermeldingen</w:t>
      </w:r>
      <w:r>
        <w:t xml:space="preserve">) is de </w:t>
      </w:r>
      <w:ins w:id="4" w:author="Arjan Kloosterboer" w:date="2017-09-18T18:26:00Z">
        <w:r w:rsidR="00453457">
          <w:t>duur van d</w:t>
        </w:r>
      </w:ins>
      <w:ins w:id="5" w:author="Arjan Kloosterboer" w:date="2017-09-18T18:27:00Z">
        <w:r w:rsidR="00453457">
          <w:t xml:space="preserve">e </w:t>
        </w:r>
      </w:ins>
      <w:ins w:id="6" w:author="Arjan Kloosterboer" w:date="2017-09-18T18:26:00Z">
        <w:r w:rsidR="00453457">
          <w:t xml:space="preserve">procestermijn evenwel niet te bepalen bij afronding </w:t>
        </w:r>
      </w:ins>
      <w:ins w:id="7" w:author="Arjan Kloosterboer" w:date="2017-09-18T18:27:00Z">
        <w:r w:rsidR="00453457">
          <w:t>v</w:t>
        </w:r>
      </w:ins>
      <w:ins w:id="8" w:author="Arjan Kloosterboer" w:date="2017-09-18T18:26:00Z">
        <w:r w:rsidR="00453457">
          <w:t xml:space="preserve">an de zaak. </w:t>
        </w:r>
      </w:ins>
      <w:del w:id="9" w:author="Arjan Kloosterboer" w:date="2017-09-18T18:27:00Z">
        <w:r w:rsidDel="00453457">
          <w:delText xml:space="preserve">vernietigingsdatum </w:delText>
        </w:r>
      </w:del>
      <w:ins w:id="10" w:author="Arjan Kloosterboer" w:date="2017-09-18T18:27:00Z">
        <w:r w:rsidR="00453457">
          <w:t xml:space="preserve">Deze is </w:t>
        </w:r>
      </w:ins>
      <w:r>
        <w:t xml:space="preserve">afhankelijk van de levensduur van het </w:t>
      </w:r>
      <w:r>
        <w:lastRenderedPageBreak/>
        <w:t xml:space="preserve">procesobject. </w:t>
      </w:r>
      <w:r w:rsidR="00E7285C">
        <w:t xml:space="preserve">Pas als de levensduur beëindigd is, is de einddatum van de procestermijn bekend en kan, in combinatie met de bewaartermijn, de vernietigingsdatum bepaald worden. Het einde van de levensduur kan enkele maanden na afloop van de zaak zijn maar ook tientallen jaren later. Feitelijk moet het procesobject na afloop van de zaak continu gevolgd worden om te bepalen of de levensduur wellicht beëindigd is. Soms betreft dit procesobject een </w:t>
      </w:r>
      <w:r w:rsidR="00453457">
        <w:t>BESLUIT</w:t>
      </w:r>
      <w:r w:rsidR="00E7285C">
        <w:t xml:space="preserve"> dat deel uit maakt van het RGBZ, soms een specialisatie van OBJECT (waarop de zaak betrekking heeft)</w:t>
      </w:r>
      <w:ins w:id="11" w:author="Arjan Kloosterboer" w:date="2017-09-18T18:29:00Z">
        <w:r w:rsidR="00453457">
          <w:t xml:space="preserve"> in het RGBZ</w:t>
        </w:r>
      </w:ins>
      <w:r w:rsidR="00E7285C">
        <w:t>, in andere gevallen zijn het zaakobjecten die geen deel uitmaken van de specialisaties van OBJECT (waarop de zaak betrekking heeft)</w:t>
      </w:r>
      <w:ins w:id="12" w:author="Arjan Kloosterboer" w:date="2017-09-18T18:30:00Z">
        <w:r w:rsidR="00453457">
          <w:t xml:space="preserve"> en in het RGBZ zijn opgenomen</w:t>
        </w:r>
        <w:r w:rsidR="00A368C3">
          <w:t xml:space="preserve"> als </w:t>
        </w:r>
      </w:ins>
      <w:ins w:id="13" w:author="Arjan Kloosterboer" w:date="2017-09-18T18:31:00Z">
        <w:r w:rsidR="00A368C3">
          <w:t>ANDER ZAAKOBJECT</w:t>
        </w:r>
      </w:ins>
      <w:r w:rsidR="00E7285C">
        <w:t>.</w:t>
      </w:r>
    </w:p>
    <w:p w14:paraId="74597AA7" w14:textId="5D1726FA" w:rsidR="005506AF" w:rsidRDefault="005506AF" w:rsidP="0051462B">
      <w:r>
        <w:t xml:space="preserve">Alleen bij categorie B is dus bij afronding van de zaak de vernietigingsdatum van het dossier (nog) niet te bepalen.  </w:t>
      </w:r>
    </w:p>
    <w:p w14:paraId="5C3F2540" w14:textId="5FAC9C44" w:rsidR="005506AF" w:rsidRPr="005506AF" w:rsidRDefault="005506AF" w:rsidP="0051462B">
      <w:pPr>
        <w:rPr>
          <w:b/>
        </w:rPr>
      </w:pPr>
      <w:r w:rsidRPr="005506AF">
        <w:rPr>
          <w:b/>
        </w:rPr>
        <w:t>‘Informatiemodel’</w:t>
      </w:r>
      <w:r>
        <w:rPr>
          <w:b/>
        </w:rPr>
        <w:t xml:space="preserve"> </w:t>
      </w:r>
      <w:r w:rsidRPr="005506AF">
        <w:rPr>
          <w:b/>
        </w:rPr>
        <w:t>Selectielijst</w:t>
      </w:r>
    </w:p>
    <w:p w14:paraId="7A888176" w14:textId="63886351" w:rsidR="00281D8B" w:rsidRDefault="005506AF" w:rsidP="0051462B">
      <w:r>
        <w:t xml:space="preserve">Inzicht in de gegevensstructuur van de Selectielijst is nodig om het bepalen van het archiefregime (overbrengen of vernietigen en wanneer) bij afronding van een zaak te kunnen parametriseren per zaaktype. </w:t>
      </w:r>
      <w:r w:rsidR="00D22E94">
        <w:t>In onderstaand informatiemodel structureren we de gegevens van de Selectielijst.</w:t>
      </w:r>
    </w:p>
    <w:p w14:paraId="61DB7930" w14:textId="5861337F" w:rsidR="00DD1104" w:rsidRDefault="00DD1104" w:rsidP="0051462B">
      <w:r>
        <w:t>Het objecttype PROCESTYPE</w:t>
      </w:r>
      <w:r w:rsidR="006542B8">
        <w:t xml:space="preserve">, zoals ‘Toestemming verlenen’, </w:t>
      </w:r>
      <w:r>
        <w:t xml:space="preserve"> specificeert de </w:t>
      </w:r>
      <w:r w:rsidR="006542B8">
        <w:t xml:space="preserve">kenmerken van een </w:t>
      </w:r>
      <w:r w:rsidR="002350AE">
        <w:t>selectielijst-</w:t>
      </w:r>
      <w:r w:rsidR="006542B8">
        <w:t>procestype waaronder het type procesobject (zoals ‘de verleende toestemming’) waarop processen van het procestype betrekking hebben. Met het objecttype RESULTAAT worden de typen resultaten gespecificeerd, zoals ‘verleend’ en ‘geweigerd’, van processen van het gerelateerde PROCESTYPE. De totale bewaartermijn (van de archiefbescheiden van een proces) is niet alleen afhankelijk van het resultaat van een proces maar tevens van de aard van het procesobject, zoals een ‘toestemming voor een kortdurende activiteit of gebeurtenis’. Dit wordt gespecificeerd met het objecttype PROCESOBJECTRESULTAAT</w:t>
      </w:r>
      <w:r w:rsidR="00162403">
        <w:t xml:space="preserve"> waarbij de aard van het procesobject wordt aangeduid met ‘Omschrijving’</w:t>
      </w:r>
      <w:r w:rsidR="006542B8">
        <w:t>. Per RESULTAAT bij een PROCESTYPE is er sprake van één of meer PROCESOBJECTRESULTAATen</w:t>
      </w:r>
      <w:r w:rsidR="00B22075">
        <w:t xml:space="preserve"> (‘generiek’ en eventuele andere).</w:t>
      </w:r>
    </w:p>
    <w:p w14:paraId="3BC500E0" w14:textId="77777777" w:rsidR="00D22E94" w:rsidRDefault="00D22E94" w:rsidP="0051462B">
      <w:r w:rsidRPr="00D22E94">
        <w:rPr>
          <w:noProof/>
          <w:lang w:eastAsia="nl-NL"/>
        </w:rPr>
        <w:drawing>
          <wp:inline distT="0" distB="0" distL="0" distR="0" wp14:anchorId="57605435" wp14:editId="258B555A">
            <wp:extent cx="5760720" cy="326468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264682"/>
                    </a:xfrm>
                    <a:prstGeom prst="rect">
                      <a:avLst/>
                    </a:prstGeom>
                    <a:noFill/>
                    <a:ln>
                      <a:noFill/>
                    </a:ln>
                  </pic:spPr>
                </pic:pic>
              </a:graphicData>
            </a:graphic>
          </wp:inline>
        </w:drawing>
      </w:r>
    </w:p>
    <w:p w14:paraId="0FBF746F" w14:textId="35FB34C1" w:rsidR="00D22E94" w:rsidRPr="00D22E94" w:rsidRDefault="00497F9E" w:rsidP="0051462B">
      <w:pPr>
        <w:rPr>
          <w:b/>
        </w:rPr>
      </w:pPr>
      <w:r>
        <w:rPr>
          <w:b/>
        </w:rPr>
        <w:t xml:space="preserve">Aanpassing </w:t>
      </w:r>
      <w:r w:rsidR="00D22E94" w:rsidRPr="00D22E94">
        <w:rPr>
          <w:b/>
        </w:rPr>
        <w:t xml:space="preserve">ImZTC </w:t>
      </w:r>
    </w:p>
    <w:p w14:paraId="3EE27EBF" w14:textId="0D7BF6E0" w:rsidR="00BD1FE1" w:rsidRDefault="00A641F9" w:rsidP="0051462B">
      <w:r>
        <w:t xml:space="preserve">Het ImZTC voorziet in zaaktypen en bij een zaaktype behorende resultaattypen. </w:t>
      </w:r>
      <w:r w:rsidR="00BD1FE1">
        <w:t xml:space="preserve">Voor de hand liggend is dat een zaaktype ‘van een Selectielist-procestype is’. Daarmee kan voor elk zaaktype </w:t>
      </w:r>
      <w:r w:rsidR="001E3D89">
        <w:t xml:space="preserve">(en voor daarop gebaseerde zaken) </w:t>
      </w:r>
      <w:r w:rsidR="00BD1FE1">
        <w:t xml:space="preserve">bepaald worden tot welk procestype het behoort en daarmee </w:t>
      </w:r>
      <w:r w:rsidR="00686658">
        <w:t>ingezoomd</w:t>
      </w:r>
      <w:r w:rsidR="00BD1FE1">
        <w:t xml:space="preserve"> </w:t>
      </w:r>
      <w:r w:rsidR="00BD1FE1">
        <w:lastRenderedPageBreak/>
        <w:t xml:space="preserve">worden op de Selectielijst. Voorstel is om </w:t>
      </w:r>
      <w:r w:rsidR="003574A6">
        <w:t>een groep</w:t>
      </w:r>
      <w:r w:rsidR="000317B7">
        <w:t>attribuutsoort ‘Selectielijst-procestype’</w:t>
      </w:r>
      <w:r w:rsidR="00BD1FE1">
        <w:t xml:space="preserve"> toe te voegen aan Zaaktype</w:t>
      </w:r>
      <w:r w:rsidR="003574A6">
        <w:t xml:space="preserve"> bestaande uit de attribuutsoorten ‘Naam’, ‘Nummer’ en </w:t>
      </w:r>
      <w:r w:rsidR="0027757C">
        <w:t xml:space="preserve">tevens </w:t>
      </w:r>
      <w:r w:rsidR="003574A6">
        <w:t>‘Procesobjecttype’</w:t>
      </w:r>
      <w:ins w:id="14" w:author="Arjan Kloosterboer" w:date="2017-09-18T18:36:00Z">
        <w:r w:rsidR="00E911EA">
          <w:t xml:space="preserve"> en ‘Selectie</w:t>
        </w:r>
      </w:ins>
      <w:ins w:id="15" w:author="Arjan Kloosterboer" w:date="2017-09-18T18:37:00Z">
        <w:r w:rsidR="00E911EA">
          <w:t>lijst-omschrijving’</w:t>
        </w:r>
      </w:ins>
      <w:r w:rsidR="00BD1FE1">
        <w:t xml:space="preserve">. </w:t>
      </w:r>
      <w:r w:rsidR="00670C5D">
        <w:t xml:space="preserve">Daarmee is van elk zaaktype bekend hoe het zich verhoudt tot de </w:t>
      </w:r>
      <w:ins w:id="16" w:author="Arjan Kloosterboer" w:date="2017-09-18T18:37:00Z">
        <w:r w:rsidR="00E911EA">
          <w:t xml:space="preserve">gehanteerde versie van de </w:t>
        </w:r>
      </w:ins>
      <w:r w:rsidR="00670C5D">
        <w:t>Selectielijst</w:t>
      </w:r>
      <w:r w:rsidR="0027757C">
        <w:t xml:space="preserve"> en is bij elk zaaktype gedocumenteerd welk type procesobject van belang is voor het bepalen van de totale bewaartermijn</w:t>
      </w:r>
      <w:r w:rsidR="001E3D89">
        <w:t xml:space="preserve"> en in het bijzonder de procestermijn</w:t>
      </w:r>
      <w:r w:rsidR="00670C5D">
        <w:t xml:space="preserve">. </w:t>
      </w:r>
    </w:p>
    <w:p w14:paraId="1225369D" w14:textId="6CE8FE0E" w:rsidR="00F33D7B" w:rsidRDefault="00F33D7B" w:rsidP="0051462B">
      <w:r>
        <w:t>Het</w:t>
      </w:r>
      <w:r w:rsidR="00BD1FE1">
        <w:t xml:space="preserve"> ImZTC </w:t>
      </w:r>
      <w:r w:rsidR="00670EC3">
        <w:t>specificeert</w:t>
      </w:r>
      <w:r w:rsidR="00BD1FE1">
        <w:t xml:space="preserve"> de bewaar- en verniet</w:t>
      </w:r>
      <w:r w:rsidR="006F6F33">
        <w:t>ig</w:t>
      </w:r>
      <w:r w:rsidR="00BD1FE1">
        <w:t xml:space="preserve">ingskenmerken </w:t>
      </w:r>
      <w:r w:rsidR="00670EC3">
        <w:t>(van zaken van een zaaktype) per resultaattype</w:t>
      </w:r>
      <w:r w:rsidR="00BD1FE1">
        <w:t>. Dit komt overeen met het laagste niveau waarop in de Selectielijst resultaten benoemd worden (in</w:t>
      </w:r>
      <w:r w:rsidR="001E3D89">
        <w:t>clusief</w:t>
      </w:r>
      <w:r w:rsidR="00BD1FE1">
        <w:t xml:space="preserve"> </w:t>
      </w:r>
      <w:r w:rsidR="0027757C">
        <w:t xml:space="preserve">de aard van </w:t>
      </w:r>
      <w:r w:rsidR="00BD1FE1">
        <w:t xml:space="preserve">het procesobject; ‘Procesobjectresultaat’ in bovenstaande figuur). </w:t>
      </w:r>
      <w:r w:rsidR="00670EC3">
        <w:t>Evenwel, het ImZTC kent alleen de resultaat</w:t>
      </w:r>
      <w:r w:rsidR="00F503E3">
        <w:t>type</w:t>
      </w:r>
      <w:r w:rsidR="004702A8">
        <w:t>-</w:t>
      </w:r>
      <w:r w:rsidR="00670EC3">
        <w:t>omschrijving</w:t>
      </w:r>
      <w:ins w:id="17" w:author="Arjan Kloosterboer" w:date="2017-09-18T18:46:00Z">
        <w:r w:rsidR="00503297">
          <w:t xml:space="preserve"> als identificerend kenmerk van een resultaattype</w:t>
        </w:r>
      </w:ins>
      <w:del w:id="18" w:author="Arjan Kloosterboer" w:date="2017-09-18T18:46:00Z">
        <w:r w:rsidR="00670EC3" w:rsidDel="00503297">
          <w:delText>,</w:delText>
        </w:r>
      </w:del>
      <w:ins w:id="19" w:author="Arjan Kloosterboer" w:date="2017-09-18T18:46:00Z">
        <w:r w:rsidR="00503297">
          <w:t>.</w:t>
        </w:r>
      </w:ins>
      <w:r w:rsidR="00670EC3">
        <w:t xml:space="preserve"> </w:t>
      </w:r>
      <w:ins w:id="20" w:author="Arjan Kloosterboer" w:date="2017-09-18T18:47:00Z">
        <w:r w:rsidR="00503297">
          <w:t xml:space="preserve">Een resultaattype kent nu </w:t>
        </w:r>
      </w:ins>
      <w:r w:rsidR="00670EC3">
        <w:t xml:space="preserve">geen differentiatie naar </w:t>
      </w:r>
      <w:r w:rsidR="00162403">
        <w:t xml:space="preserve">aard </w:t>
      </w:r>
      <w:r w:rsidR="00670EC3">
        <w:t>procesobject waarvan</w:t>
      </w:r>
      <w:r w:rsidR="00F503E3">
        <w:t>, in de Selectielijst,</w:t>
      </w:r>
      <w:r w:rsidR="00670EC3">
        <w:t xml:space="preserve"> de </w:t>
      </w:r>
      <w:r w:rsidR="001E3D89">
        <w:t xml:space="preserve">proces- en </w:t>
      </w:r>
      <w:r w:rsidR="00670EC3">
        <w:t xml:space="preserve">bewaartermijn tevens afhankelijk </w:t>
      </w:r>
      <w:r w:rsidR="001E3D89">
        <w:t>zijn</w:t>
      </w:r>
      <w:r w:rsidR="00670EC3">
        <w:t xml:space="preserve">. </w:t>
      </w:r>
      <w:r w:rsidR="00BD1FE1">
        <w:t>Voorstel is om Resultaattype uit te breiden met de desbetreffende Selectielijst-gegevens</w:t>
      </w:r>
      <w:r w:rsidR="001E3D89">
        <w:t xml:space="preserve"> (van RESULTAAT en PROCESOBJECTRESULTAAT in bovenstaande figuur)</w:t>
      </w:r>
      <w:r w:rsidR="00BD1FE1">
        <w:t>, voor zover nog niet aanwezig. D.w.z. geen tussenniveau ‘Resultaat’ op te nemen zoals gemodelleerd in bovenstaande figuur</w:t>
      </w:r>
      <w:ins w:id="21" w:author="Arjan Kloosterboer" w:date="2017-09-18T18:48:00Z">
        <w:r w:rsidR="00503297">
          <w:t xml:space="preserve">; het Resultaattype kot dan overeen met het </w:t>
        </w:r>
      </w:ins>
      <w:ins w:id="22" w:author="Arjan Kloosterboer" w:date="2017-09-18T18:49:00Z">
        <w:r w:rsidR="00503297">
          <w:t>PROCESOBJECTRESULTAAT in bovenstaande figuur.</w:t>
        </w:r>
      </w:ins>
      <w:r w:rsidR="00BD1FE1">
        <w:t>.</w:t>
      </w:r>
      <w:r w:rsidR="00FB0D1B">
        <w:t xml:space="preserve"> </w:t>
      </w:r>
      <w:r>
        <w:t xml:space="preserve">Nieuwe attribuutsoorten </w:t>
      </w:r>
      <w:r w:rsidR="001E3D89">
        <w:t xml:space="preserve">van RESULTAATTYPE </w:t>
      </w:r>
      <w:r>
        <w:t xml:space="preserve">zijn dan </w:t>
      </w:r>
      <w:r w:rsidR="00D75275">
        <w:t>‘Procesobject</w:t>
      </w:r>
      <w:r w:rsidR="00162403">
        <w:t>aard</w:t>
      </w:r>
      <w:r w:rsidR="00D75275">
        <w:t xml:space="preserve">’ </w:t>
      </w:r>
      <w:r w:rsidR="007B75C3">
        <w:t>(‘Omschrijving’ in de Selectiel</w:t>
      </w:r>
      <w:r w:rsidR="006A19BB">
        <w:t>i</w:t>
      </w:r>
      <w:r w:rsidR="007B75C3">
        <w:t xml:space="preserve">jst) </w:t>
      </w:r>
      <w:r w:rsidR="00D75275">
        <w:t>en ‘Procestermijn’</w:t>
      </w:r>
      <w:r w:rsidR="006C1185">
        <w:t xml:space="preserve"> (</w:t>
      </w:r>
      <w:r w:rsidR="007B75C3">
        <w:t>‘Procestermijnomschrijving’ in de selectielijst)</w:t>
      </w:r>
      <w:r w:rsidR="00D75275">
        <w:t xml:space="preserve">. </w:t>
      </w:r>
      <w:r w:rsidR="00430045">
        <w:t xml:space="preserve">Tevens voegen we de attribuutsoort ‘Indicatie generiek’ toe die aangeeft of het een generiek dan wel specifiek resultaat betreft. </w:t>
      </w:r>
      <w:r w:rsidR="008E738D">
        <w:t xml:space="preserve">Er kunnen bijvoorbeeld bij een procestype meerdere resultaten </w:t>
      </w:r>
      <w:r w:rsidR="00E50518">
        <w:t xml:space="preserve">met de waarde </w:t>
      </w:r>
      <w:r w:rsidR="008E738D">
        <w:t xml:space="preserve">‘verleend’ zijn, waarvan één generiek en de andere specifiek. </w:t>
      </w:r>
      <w:r w:rsidR="00E50518">
        <w:t>Bij een generiek resultaat is geen omschrijving van het procesobject (Procesobjectaard) vermeld</w:t>
      </w:r>
      <w:ins w:id="23" w:author="Arjan Kloosterboer" w:date="2017-09-18T18:50:00Z">
        <w:r w:rsidR="00503297">
          <w:t>, bij een specifiek resultaat wel</w:t>
        </w:r>
      </w:ins>
      <w:r w:rsidR="00E50518">
        <w:t xml:space="preserve">. </w:t>
      </w:r>
      <w:r w:rsidR="008E738D">
        <w:t xml:space="preserve">Bij het </w:t>
      </w:r>
      <w:del w:id="24" w:author="Arjan Kloosterboer" w:date="2017-09-18T18:52:00Z">
        <w:r w:rsidR="008E738D" w:rsidDel="00503297">
          <w:delText>toekenn</w:delText>
        </w:r>
      </w:del>
      <w:ins w:id="25" w:author="Arjan Kloosterboer" w:date="2017-09-18T18:52:00Z">
        <w:r w:rsidR="00503297">
          <w:t>bepal</w:t>
        </w:r>
      </w:ins>
      <w:r w:rsidR="008E738D">
        <w:t xml:space="preserve">en van </w:t>
      </w:r>
      <w:del w:id="26" w:author="Arjan Kloosterboer" w:date="2017-09-18T18:52:00Z">
        <w:r w:rsidR="008E738D" w:rsidDel="00503297">
          <w:delText xml:space="preserve">een </w:delText>
        </w:r>
      </w:del>
      <w:ins w:id="27" w:author="Arjan Kloosterboer" w:date="2017-09-18T18:52:00Z">
        <w:r w:rsidR="00503297">
          <w:t xml:space="preserve">het </w:t>
        </w:r>
      </w:ins>
      <w:r w:rsidR="008E738D">
        <w:t xml:space="preserve">resultaattype </w:t>
      </w:r>
      <w:del w:id="28" w:author="Arjan Kloosterboer" w:date="2017-09-18T18:52:00Z">
        <w:r w:rsidR="008E738D" w:rsidDel="00503297">
          <w:delText>a</w:delText>
        </w:r>
      </w:del>
      <w:ins w:id="29" w:author="Arjan Kloosterboer" w:date="2017-09-18T18:52:00Z">
        <w:r w:rsidR="00503297">
          <w:t>v</w:t>
        </w:r>
      </w:ins>
      <w:r w:rsidR="008E738D">
        <w:t>an een af te ronden zaak, moet eerst bekeken worden of een specifiek resultaat van toepassing is</w:t>
      </w:r>
      <w:r w:rsidR="00E50518">
        <w:t xml:space="preserve"> aan de hand van de Procesobjectaard</w:t>
      </w:r>
      <w:r w:rsidR="008E738D">
        <w:t>.</w:t>
      </w:r>
      <w:r w:rsidR="00E50518">
        <w:t xml:space="preserve"> Zo niet, dan is het generieke resultaattype van toepassing.</w:t>
      </w:r>
      <w:r w:rsidR="008E738D">
        <w:t xml:space="preserve"> </w:t>
      </w:r>
      <w:r w:rsidR="00D10D80">
        <w:br/>
      </w:r>
      <w:r w:rsidR="00E50518">
        <w:t>H</w:t>
      </w:r>
      <w:r w:rsidR="00D75275">
        <w:t xml:space="preserve">et subnummer waarmee in de Selectielijst het resultaat </w:t>
      </w:r>
      <w:del w:id="30" w:author="Arjan Kloosterboer" w:date="2017-09-18T18:57:00Z">
        <w:r w:rsidR="00D75275" w:rsidDel="00DA1D02">
          <w:delText>per</w:delText>
        </w:r>
      </w:del>
      <w:ins w:id="31" w:author="Arjan Kloosterboer" w:date="2017-09-18T18:57:00Z">
        <w:r w:rsidR="00DA1D02">
          <w:t>verbijzonderd wordt naar</w:t>
        </w:r>
      </w:ins>
      <w:r w:rsidR="00D75275">
        <w:t xml:space="preserve"> </w:t>
      </w:r>
      <w:r w:rsidR="00162403">
        <w:t xml:space="preserve">aard </w:t>
      </w:r>
      <w:r w:rsidR="00D75275">
        <w:t>procesobject</w:t>
      </w:r>
      <w:del w:id="32" w:author="Arjan Kloosterboer" w:date="2017-09-18T18:57:00Z">
        <w:r w:rsidR="00D75275" w:rsidDel="00DA1D02">
          <w:delText xml:space="preserve"> aangeduid wordt</w:delText>
        </w:r>
      </w:del>
      <w:r w:rsidR="00D75275">
        <w:t>, wordt vastgelegd met de bestaande attrib</w:t>
      </w:r>
      <w:r w:rsidR="007B75C3">
        <w:t>u</w:t>
      </w:r>
      <w:r w:rsidR="00D75275">
        <w:t>utsoort ’Selectielijstklasse’.</w:t>
      </w:r>
      <w:r w:rsidR="00347919">
        <w:t xml:space="preserve"> De lengte van deze attribuutsoort korten we hiertoe in van 500 naar 20 tekens.</w:t>
      </w:r>
    </w:p>
    <w:p w14:paraId="38ACD49E" w14:textId="173029F4" w:rsidR="00D22E94" w:rsidRDefault="00FB0D1B" w:rsidP="0051462B">
      <w:r>
        <w:t xml:space="preserve">De unieke identificatie van een Resultaattype bestaat dan uit de combinatie van de identificatie van het bijbehorende Zaaktype met de Resultaattypeomschrijving (‘Naam’ in bovenstaande figuur; bijvoorbeeld “verleend”) en de </w:t>
      </w:r>
      <w:r w:rsidR="00927578">
        <w:t>Procesobject</w:t>
      </w:r>
      <w:r w:rsidR="00162403">
        <w:t>aard (‘O</w:t>
      </w:r>
      <w:r>
        <w:t>mschrijving</w:t>
      </w:r>
      <w:r w:rsidR="00162403">
        <w:t>’</w:t>
      </w:r>
      <w:r>
        <w:t xml:space="preserve"> </w:t>
      </w:r>
      <w:r w:rsidR="00162403">
        <w:t xml:space="preserve">in bovenstaande figuur; </w:t>
      </w:r>
      <w:r>
        <w:t>bijvoorbeeld “</w:t>
      </w:r>
      <w:r w:rsidRPr="00FB0D1B">
        <w:t>Toestemming voor een kortdurende activiteit of gebeurtenis</w:t>
      </w:r>
      <w:r>
        <w:t xml:space="preserve">”). Laatstgenoemd attribuutsoort betreft een wijziging van (cq. toevoeging aan) de unieke identificatie van Resultaattype.  </w:t>
      </w:r>
    </w:p>
    <w:p w14:paraId="79859202" w14:textId="7CED4DC0" w:rsidR="004A6B60" w:rsidRDefault="006F6F33" w:rsidP="0051462B">
      <w:pPr>
        <w:rPr>
          <w:noProof/>
          <w:lang w:eastAsia="nl-NL"/>
        </w:rPr>
      </w:pPr>
      <w:r>
        <w:t>Het</w:t>
      </w:r>
      <w:r w:rsidR="00BD1FE1">
        <w:t xml:space="preserve"> ImZTC kent al </w:t>
      </w:r>
      <w:r w:rsidR="0082353A">
        <w:t>attribuutsoort</w:t>
      </w:r>
      <w:r w:rsidR="00B70E8F">
        <w:t>en</w:t>
      </w:r>
      <w:r w:rsidR="0082353A">
        <w:t xml:space="preserve"> </w:t>
      </w:r>
      <w:r w:rsidR="00BD1FE1">
        <w:t>d</w:t>
      </w:r>
      <w:r w:rsidR="00B70E8F">
        <w:t>ie</w:t>
      </w:r>
      <w:r w:rsidR="00BD1FE1">
        <w:t xml:space="preserve"> informatie verschaf</w:t>
      </w:r>
      <w:r w:rsidR="00B70E8F">
        <w:t>fen</w:t>
      </w:r>
      <w:r w:rsidR="00BD1FE1">
        <w:t xml:space="preserve"> over de </w:t>
      </w:r>
      <w:r w:rsidR="006310E2">
        <w:t xml:space="preserve">duur van de </w:t>
      </w:r>
      <w:r w:rsidR="00BD1FE1">
        <w:t xml:space="preserve">bewaar- </w:t>
      </w:r>
      <w:r w:rsidR="00D86093">
        <w:t xml:space="preserve">cq. </w:t>
      </w:r>
      <w:r w:rsidR="00BD1FE1">
        <w:t>vernietigingstermijn</w:t>
      </w:r>
      <w:r w:rsidR="006310E2">
        <w:t xml:space="preserve"> en de </w:t>
      </w:r>
      <w:r w:rsidR="005F7518">
        <w:t xml:space="preserve">aard van de </w:t>
      </w:r>
      <w:r w:rsidR="002520F3">
        <w:t>startdatum daarvoor</w:t>
      </w:r>
      <w:r w:rsidR="0082353A">
        <w:t xml:space="preserve">: </w:t>
      </w:r>
      <w:r w:rsidR="006310E2">
        <w:t xml:space="preserve">‘Archiefactietermijn’ respectievelijk </w:t>
      </w:r>
      <w:r w:rsidR="005B143A">
        <w:t>‘</w:t>
      </w:r>
      <w:r w:rsidR="0082353A">
        <w:t>Brondatum archiefprocedure</w:t>
      </w:r>
      <w:r w:rsidR="005B143A">
        <w:t>’</w:t>
      </w:r>
      <w:r w:rsidR="00BD1FE1">
        <w:t xml:space="preserve">. </w:t>
      </w:r>
      <w:r w:rsidR="006310E2">
        <w:t xml:space="preserve">De archiefactietermijn komt, voor te vernietigen stukken, overeen met de </w:t>
      </w:r>
      <w:ins w:id="33" w:author="Arjan Kloosterboer" w:date="2017-09-19T09:07:00Z">
        <w:r w:rsidR="00F53FA5">
          <w:t>B</w:t>
        </w:r>
      </w:ins>
      <w:del w:id="34" w:author="Arjan Kloosterboer" w:date="2017-09-19T09:07:00Z">
        <w:r w:rsidR="006310E2" w:rsidDel="00F53FA5">
          <w:delText>b</w:delText>
        </w:r>
      </w:del>
      <w:r w:rsidR="006310E2">
        <w:t>ewaartermijn in de Selectielijst</w:t>
      </w:r>
      <w:ins w:id="35" w:author="Arjan Kloosterboer" w:date="2017-09-19T09:04:00Z">
        <w:r w:rsidR="00C94193">
          <w:t xml:space="preserve"> d</w:t>
        </w:r>
      </w:ins>
      <w:ins w:id="36" w:author="Arjan Kloosterboer" w:date="2017-09-19T09:05:00Z">
        <w:r w:rsidR="00C94193">
          <w:t>.w.z</w:t>
        </w:r>
        <w:r w:rsidR="00F53FA5">
          <w:t>.</w:t>
        </w:r>
        <w:r w:rsidR="00C94193">
          <w:t xml:space="preserve"> de termijn na afloop van het bedrij</w:t>
        </w:r>
        <w:r w:rsidR="00F53FA5">
          <w:t xml:space="preserve">fsvoeringsbelang </w:t>
        </w:r>
      </w:ins>
      <w:ins w:id="37" w:author="Arjan Kloosterboer" w:date="2017-09-19T09:06:00Z">
        <w:r w:rsidR="00F53FA5">
          <w:t>(Procestermijn)</w:t>
        </w:r>
      </w:ins>
      <w:r w:rsidR="006310E2">
        <w:t xml:space="preserve">. </w:t>
      </w:r>
      <w:r w:rsidR="00D53D57">
        <w:t>Met de ‘B</w:t>
      </w:r>
      <w:r w:rsidR="006310E2">
        <w:t>rondatum</w:t>
      </w:r>
      <w:r w:rsidR="00B70E8F">
        <w:t xml:space="preserve"> </w:t>
      </w:r>
      <w:r w:rsidR="00D53D57">
        <w:t>archiefprocedure’ wordt vastgelegd</w:t>
      </w:r>
      <w:r w:rsidR="005F7518">
        <w:t xml:space="preserve"> hoe</w:t>
      </w:r>
      <w:r w:rsidR="00B70E8F">
        <w:t xml:space="preserve"> de begindatum van de Selectielijst-Bewaartermijn </w:t>
      </w:r>
      <w:r w:rsidR="00D53D57">
        <w:t>(</w:t>
      </w:r>
      <w:r w:rsidR="00B70E8F">
        <w:t>en daarmee de einddatum van de Selectielijst-Procestermijn</w:t>
      </w:r>
      <w:r w:rsidR="004702A8">
        <w:t xml:space="preserve"> </w:t>
      </w:r>
      <w:r w:rsidR="004C1B7E">
        <w:t>en de startdatum van de Archiefactietermijn</w:t>
      </w:r>
      <w:r w:rsidR="00D53D57">
        <w:t>)</w:t>
      </w:r>
      <w:r w:rsidR="003A158C" w:rsidRPr="003A158C">
        <w:t xml:space="preserve"> </w:t>
      </w:r>
      <w:r w:rsidR="003A158C">
        <w:t xml:space="preserve">bepaald kan worden voor een individuele </w:t>
      </w:r>
      <w:del w:id="38" w:author="Arjan Kloosterboer" w:date="2017-09-19T09:09:00Z">
        <w:r w:rsidR="00B70E8F" w:rsidDel="00F53FA5">
          <w:delText xml:space="preserve"> </w:delText>
        </w:r>
      </w:del>
      <w:r w:rsidR="00B70E8F">
        <w:t xml:space="preserve">zaak. </w:t>
      </w:r>
      <w:r w:rsidR="006310E2">
        <w:t xml:space="preserve">In combinatie met de </w:t>
      </w:r>
      <w:r w:rsidR="003A158C">
        <w:t>A</w:t>
      </w:r>
      <w:r w:rsidR="006310E2">
        <w:t xml:space="preserve">rchiefactietermijn kan dan, voor een zaak, de datum van vernietiging of overdracht </w:t>
      </w:r>
      <w:r w:rsidR="0045009A">
        <w:t xml:space="preserve">(Archiefactiedatum) </w:t>
      </w:r>
      <w:r w:rsidR="006310E2">
        <w:t xml:space="preserve">bepaald worden. </w:t>
      </w:r>
      <w:r w:rsidR="000F38C7">
        <w:t>We visualiseren dit in onderstaande figuur.</w:t>
      </w:r>
      <w:r w:rsidR="000F38C7" w:rsidRPr="000F38C7">
        <w:rPr>
          <w:noProof/>
          <w:lang w:eastAsia="nl-NL"/>
        </w:rPr>
        <w:t xml:space="preserve"> </w:t>
      </w:r>
    </w:p>
    <w:p w14:paraId="596571FC" w14:textId="380398E6" w:rsidR="004702A8" w:rsidRDefault="004A6B60" w:rsidP="0051462B">
      <w:r>
        <w:t xml:space="preserve">De attribuutsoort ‘Archiefnominatie’, welke aangeeft of een dossier blijvend bewaard dan wel op termijn vernietigd moet worden, kent nu twee waarden: “Blijvend bewaren” en “Vernietigen”. De </w:t>
      </w:r>
      <w:r w:rsidR="00275B94" w:rsidRPr="00275B94">
        <w:rPr>
          <w:noProof/>
        </w:rPr>
        <w:lastRenderedPageBreak/>
        <w:drawing>
          <wp:anchor distT="0" distB="0" distL="114300" distR="114300" simplePos="0" relativeHeight="251661312" behindDoc="0" locked="0" layoutInCell="1" allowOverlap="1" wp14:anchorId="28E5A1C8" wp14:editId="0A294AEC">
            <wp:simplePos x="0" y="0"/>
            <wp:positionH relativeFrom="margin">
              <wp:align>right</wp:align>
            </wp:positionH>
            <wp:positionV relativeFrom="paragraph">
              <wp:posOffset>37465</wp:posOffset>
            </wp:positionV>
            <wp:extent cx="5760720" cy="3049905"/>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3049905"/>
                    </a:xfrm>
                    <a:prstGeom prst="rect">
                      <a:avLst/>
                    </a:prstGeom>
                  </pic:spPr>
                </pic:pic>
              </a:graphicData>
            </a:graphic>
          </wp:anchor>
        </w:drawing>
      </w:r>
      <w:r>
        <w:t xml:space="preserve">Selectielijst kent evenwel twee gevallen waarin sprake is </w:t>
      </w:r>
      <w:r w:rsidRPr="00945165">
        <w:t xml:space="preserve">van </w:t>
      </w:r>
      <w:ins w:id="39" w:author="Arjan Kloosterboer" w:date="2017-09-19T14:21:00Z">
        <w:r w:rsidR="00945165">
          <w:t>‘</w:t>
        </w:r>
      </w:ins>
      <w:r w:rsidRPr="00945165">
        <w:t>bewaren met uitzonderingen</w:t>
      </w:r>
      <w:ins w:id="40" w:author="Arjan Kloosterboer" w:date="2017-09-19T14:21:00Z">
        <w:r w:rsidR="00945165">
          <w:t>’</w:t>
        </w:r>
      </w:ins>
      <w:r>
        <w:t xml:space="preserve">. Dit betreft dossiers van verkiezingen en referenda waarvan een gedeelte al na korte tijd vernietigd moet worden. Voorgesteld wordt om hiertoe de enumeratie </w:t>
      </w:r>
      <w:ins w:id="41" w:author="Arjan Kloosterboer" w:date="2017-09-19T14:21:00Z">
        <w:r w:rsidR="00945165">
          <w:t xml:space="preserve">niet </w:t>
        </w:r>
      </w:ins>
      <w:r>
        <w:t xml:space="preserve">uit te breiden </w:t>
      </w:r>
      <w:del w:id="42" w:author="Arjan Kloosterboer" w:date="2017-09-19T14:22:00Z">
        <w:r w:rsidDel="00945165">
          <w:delText>met “Bewaren met uitzondering”</w:delText>
        </w:r>
      </w:del>
      <w:ins w:id="43" w:author="Arjan Kloosterboer" w:date="2017-09-19T14:22:00Z">
        <w:r w:rsidR="00945165">
          <w:t>maar dit te structureren met de mogelijkheden voor opschoning van een zaakdossier (zie verderop)</w:t>
        </w:r>
      </w:ins>
      <w:r>
        <w:t xml:space="preserve">.   </w:t>
      </w:r>
    </w:p>
    <w:p w14:paraId="23D2C06B" w14:textId="4A4953B2" w:rsidR="00BD1FE1" w:rsidRDefault="004702A8" w:rsidP="0051462B">
      <w:r w:rsidRPr="004702A8">
        <w:rPr>
          <w:b/>
        </w:rPr>
        <w:t>Brondatum archiefprocedure</w:t>
      </w:r>
      <w:r w:rsidRPr="004702A8">
        <w:rPr>
          <w:b/>
        </w:rPr>
        <w:br/>
      </w:r>
      <w:r w:rsidR="003A158C">
        <w:t xml:space="preserve">Voor een af te ronden zaak is het aldus essentieel om de einddatum van de </w:t>
      </w:r>
      <w:r w:rsidR="00D53D57">
        <w:t>(Selectielijst-)</w:t>
      </w:r>
      <w:r w:rsidR="003A158C">
        <w:t xml:space="preserve">procestermijn </w:t>
      </w:r>
      <w:r w:rsidR="0029679E">
        <w:t xml:space="preserve">en dus de startdatum van de </w:t>
      </w:r>
      <w:r w:rsidR="00D53D57">
        <w:t>(Selectielijst-)</w:t>
      </w:r>
      <w:r w:rsidR="0029679E">
        <w:t xml:space="preserve">bewaartermijn </w:t>
      </w:r>
      <w:r w:rsidR="003A158C">
        <w:t>te kunnen bepalen</w:t>
      </w:r>
      <w:r w:rsidR="00894189">
        <w:t xml:space="preserve">. Dit vindt plaats </w:t>
      </w:r>
      <w:del w:id="44" w:author="Arjan Kloosterboer" w:date="2017-09-19T09:19:00Z">
        <w:r w:rsidR="003A158C" w:rsidDel="00005A80">
          <w:delText xml:space="preserve"> </w:delText>
        </w:r>
      </w:del>
      <w:r w:rsidR="00D53D57">
        <w:t>m.b.v.</w:t>
      </w:r>
      <w:r w:rsidR="003A158C">
        <w:t xml:space="preserve"> de </w:t>
      </w:r>
      <w:r w:rsidR="00894189">
        <w:t xml:space="preserve">waarden van </w:t>
      </w:r>
      <w:r w:rsidR="0029679E">
        <w:t>‘</w:t>
      </w:r>
      <w:r w:rsidR="003A158C">
        <w:t>Brondatum archiefprocedure</w:t>
      </w:r>
      <w:r w:rsidR="0029679E">
        <w:t>’</w:t>
      </w:r>
      <w:r w:rsidR="008803FB">
        <w:t xml:space="preserve"> van het </w:t>
      </w:r>
      <w:r w:rsidR="00B8592F">
        <w:t xml:space="preserve">van toepassing zijnde resultaattype van het </w:t>
      </w:r>
      <w:r w:rsidR="008803FB">
        <w:t>zaaktype</w:t>
      </w:r>
      <w:r w:rsidR="00B8592F">
        <w:t xml:space="preserve"> van de zaak</w:t>
      </w:r>
      <w:r w:rsidR="003A158C">
        <w:t xml:space="preserve">. </w:t>
      </w:r>
      <w:r w:rsidR="00104F1B">
        <w:t>Zoals hiervoor beschreven kent de procestermijn vijf categorieën</w:t>
      </w:r>
      <w:r w:rsidR="008803FB">
        <w:t>, A tot en met E</w:t>
      </w:r>
      <w:r w:rsidR="00104F1B">
        <w:t xml:space="preserve">. </w:t>
      </w:r>
      <w:r w:rsidR="0029679E">
        <w:t xml:space="preserve">Deze </w:t>
      </w:r>
      <w:r w:rsidR="0082353A">
        <w:t xml:space="preserve">moeten </w:t>
      </w:r>
      <w:r w:rsidR="0029679E">
        <w:t>met</w:t>
      </w:r>
      <w:r w:rsidR="0082353A">
        <w:t xml:space="preserve"> de </w:t>
      </w:r>
      <w:r w:rsidR="0029679E">
        <w:t>‘Brondatum archiefprocedure’</w:t>
      </w:r>
      <w:r w:rsidR="0082353A">
        <w:t xml:space="preserve"> gecodeerd kunnen worden</w:t>
      </w:r>
      <w:r w:rsidR="00BD1FE1">
        <w:t>.</w:t>
      </w:r>
      <w:r w:rsidR="0082353A">
        <w:t xml:space="preserve"> We stellen </w:t>
      </w:r>
      <w:r w:rsidR="0029679E">
        <w:t xml:space="preserve">hiertoe </w:t>
      </w:r>
      <w:r w:rsidR="0082353A">
        <w:t xml:space="preserve">de volgende (aanpassing van de) enumeratie </w:t>
      </w:r>
      <w:r w:rsidR="0029679E">
        <w:t xml:space="preserve">van </w:t>
      </w:r>
      <w:r w:rsidR="008803FB">
        <w:t>‘</w:t>
      </w:r>
      <w:r w:rsidR="0029679E">
        <w:t>Brondatum archiefprocedure</w:t>
      </w:r>
      <w:r w:rsidR="008803FB">
        <w:t>’</w:t>
      </w:r>
      <w:r w:rsidR="0029679E">
        <w:t xml:space="preserve"> </w:t>
      </w:r>
      <w:r w:rsidR="0082353A">
        <w:t>voor:</w:t>
      </w:r>
    </w:p>
    <w:p w14:paraId="672C839D" w14:textId="2EE71D03" w:rsidR="00725B67" w:rsidRDefault="00725B67" w:rsidP="00725B67">
      <w:pPr>
        <w:pStyle w:val="Lijstalinea"/>
        <w:numPr>
          <w:ilvl w:val="0"/>
          <w:numId w:val="5"/>
        </w:numPr>
      </w:pPr>
      <w:r w:rsidRPr="009D5925">
        <w:rPr>
          <w:b/>
          <w:i/>
        </w:rPr>
        <w:t>Cat</w:t>
      </w:r>
      <w:r w:rsidR="00005A80" w:rsidRPr="009D5925">
        <w:rPr>
          <w:b/>
          <w:i/>
        </w:rPr>
        <w:t>egorie</w:t>
      </w:r>
      <w:r w:rsidRPr="009D5925">
        <w:rPr>
          <w:b/>
          <w:i/>
        </w:rPr>
        <w:t xml:space="preserve"> A</w:t>
      </w:r>
      <w:r>
        <w:t xml:space="preserve">: </w:t>
      </w:r>
      <w:r w:rsidR="00D86093">
        <w:t xml:space="preserve">de procestermijn is nihil, bewaartermijn start op </w:t>
      </w:r>
      <w:r w:rsidR="004C3000">
        <w:t xml:space="preserve">einddatum zaak: </w:t>
      </w:r>
      <w:r w:rsidR="00C24B01">
        <w:t xml:space="preserve">enumeratiewaarde </w:t>
      </w:r>
      <w:r>
        <w:t>‘afgehandeld’</w:t>
      </w:r>
      <w:r w:rsidR="00D86093">
        <w:t>.</w:t>
      </w:r>
      <w:r w:rsidR="002F2E37">
        <w:t xml:space="preserve"> De waarde van ‘Archiefactiedatum’ (bij de zaak) </w:t>
      </w:r>
      <w:r w:rsidR="00C24B01">
        <w:t>ligt</w:t>
      </w:r>
      <w:r w:rsidR="002F2E37">
        <w:t xml:space="preserve"> </w:t>
      </w:r>
      <w:r w:rsidR="00C24B01">
        <w:t xml:space="preserve">het aantal jaren van de bewaartermijn na de einddatum van de zaak. </w:t>
      </w:r>
    </w:p>
    <w:p w14:paraId="31C20776" w14:textId="193887AC" w:rsidR="00E55C44" w:rsidRDefault="00005A80" w:rsidP="00E766EA">
      <w:pPr>
        <w:pStyle w:val="Lijstalinea"/>
        <w:numPr>
          <w:ilvl w:val="0"/>
          <w:numId w:val="5"/>
        </w:numPr>
        <w:tabs>
          <w:tab w:val="left" w:pos="1440"/>
        </w:tabs>
      </w:pPr>
      <w:r w:rsidRPr="009D5925">
        <w:rPr>
          <w:b/>
          <w:i/>
        </w:rPr>
        <w:t>Categorie</w:t>
      </w:r>
      <w:r w:rsidR="004C3000" w:rsidRPr="009D5925">
        <w:rPr>
          <w:b/>
          <w:i/>
        </w:rPr>
        <w:t xml:space="preserve"> B</w:t>
      </w:r>
      <w:r w:rsidR="004C3000">
        <w:t xml:space="preserve">: </w:t>
      </w:r>
      <w:r w:rsidR="00E56D51">
        <w:t>de procestermijn eindigt cq. de bewaartermijn start bij het einde van de geldigheid van het procesobject.</w:t>
      </w:r>
      <w:r w:rsidR="007315B6">
        <w:t xml:space="preserve"> De waarde van ‘Archiefactiedatum’ (bij de zaak) ligt het aantal jaren van de bewaartermijn na de einddatum geldigheid van het procesobject.</w:t>
      </w:r>
      <w:r w:rsidR="0031302D">
        <w:t xml:space="preserve"> Deze datum is veelal nog niet bekend bij het afronden van de zaak. We onderscheiden de volgende situaties</w:t>
      </w:r>
      <w:ins w:id="45" w:author="Arjan Kloosterboer" w:date="2017-09-19T10:52:00Z">
        <w:r w:rsidR="00F31867">
          <w:t xml:space="preserve"> om bij het afronden van de zaak te bepalen op welk object en </w:t>
        </w:r>
      </w:ins>
      <w:ins w:id="46" w:author="Arjan Kloosterboer" w:date="2017-09-19T10:53:00Z">
        <w:r w:rsidR="00F31867">
          <w:t xml:space="preserve">datumkenmerk daarvan ‘gelet’ moet worden om t.z.t. het einde van de procestermijn te kunnen </w:t>
        </w:r>
      </w:ins>
      <w:ins w:id="47" w:author="Arjan Kloosterboer" w:date="2017-09-19T10:54:00Z">
        <w:r w:rsidR="00F31867">
          <w:t>signaleren</w:t>
        </w:r>
      </w:ins>
      <w:r w:rsidR="0031302D">
        <w:t>:</w:t>
      </w:r>
    </w:p>
    <w:p w14:paraId="7BA50325" w14:textId="3918748A" w:rsidR="00E55C44" w:rsidRDefault="00153B2B" w:rsidP="00E55C44">
      <w:pPr>
        <w:pStyle w:val="Lijstalinea"/>
        <w:numPr>
          <w:ilvl w:val="1"/>
          <w:numId w:val="5"/>
        </w:numPr>
        <w:tabs>
          <w:tab w:val="left" w:pos="1276"/>
        </w:tabs>
        <w:ind w:left="1276" w:hanging="425"/>
      </w:pPr>
      <w:r>
        <w:t xml:space="preserve">indien het procesobject een besluit is, dan start de bewaartermijn op de </w:t>
      </w:r>
      <w:r w:rsidR="004C3000">
        <w:t xml:space="preserve">einddatum </w:t>
      </w:r>
      <w:r>
        <w:t xml:space="preserve">van dat </w:t>
      </w:r>
      <w:r w:rsidR="004C3000">
        <w:t>besluit</w:t>
      </w:r>
      <w:ins w:id="48" w:author="Arjan Kloosterboer" w:date="2017-09-19T10:03:00Z">
        <w:r w:rsidR="007A6D51">
          <w:t xml:space="preserve"> (bijvoorbeeld de einddatum van een </w:t>
        </w:r>
      </w:ins>
      <w:ins w:id="49" w:author="Arjan Kloosterboer" w:date="2017-09-19T10:54:00Z">
        <w:r w:rsidR="00F31867">
          <w:t>omgevings</w:t>
        </w:r>
      </w:ins>
      <w:ins w:id="50" w:author="Arjan Kloosterboer" w:date="2017-09-19T10:03:00Z">
        <w:r w:rsidR="007A6D51">
          <w:t>vergunning</w:t>
        </w:r>
      </w:ins>
      <w:ins w:id="51" w:author="Arjan Kloosterboer" w:date="2017-09-19T10:54:00Z">
        <w:r w:rsidR="00F31867">
          <w:t xml:space="preserve"> voor het uitoefenen van milieubelastende activiteiten</w:t>
        </w:r>
      </w:ins>
      <w:ins w:id="52" w:author="Arjan Kloosterboer" w:date="2017-09-19T10:03:00Z">
        <w:r w:rsidR="007A6D51">
          <w:t>)</w:t>
        </w:r>
      </w:ins>
      <w:r w:rsidR="004C3000">
        <w:t xml:space="preserve">: </w:t>
      </w:r>
      <w:r w:rsidR="0031302D">
        <w:t xml:space="preserve">enumeratiewaarde </w:t>
      </w:r>
      <w:r w:rsidR="004C3000">
        <w:t>‘vervaldatum besluit’</w:t>
      </w:r>
      <w:r w:rsidR="00964DB0">
        <w:t>; een desbetreffend besluit is van één van de BESLUITTYPE</w:t>
      </w:r>
      <w:r w:rsidR="00A34728">
        <w:t xml:space="preserve">n </w:t>
      </w:r>
      <w:r w:rsidR="00964DB0">
        <w:t>van de relatie ‘RESULTAATTYPE leidt tot BESLUITTYPE’</w:t>
      </w:r>
      <w:r w:rsidR="00E5136A">
        <w:t>.</w:t>
      </w:r>
      <w:r w:rsidR="00964DB0">
        <w:t xml:space="preserve"> </w:t>
      </w:r>
    </w:p>
    <w:p w14:paraId="04769503" w14:textId="3DA2E9BA" w:rsidR="00E55C44" w:rsidRDefault="000020C7" w:rsidP="00E55C44">
      <w:pPr>
        <w:pStyle w:val="Lijstalinea"/>
        <w:numPr>
          <w:ilvl w:val="1"/>
          <w:numId w:val="5"/>
        </w:numPr>
        <w:tabs>
          <w:tab w:val="left" w:pos="1276"/>
        </w:tabs>
        <w:ind w:left="1276" w:hanging="425"/>
      </w:pPr>
      <w:r>
        <w:t>indien het procesobject een (zaak)object is</w:t>
      </w:r>
      <w:ins w:id="53" w:author="Arjan Kloosterboer" w:date="2017-09-19T10:05:00Z">
        <w:r w:rsidR="00211BA6">
          <w:t xml:space="preserve"> (zoals onderscheiden in het RGBZ, de specialisaties van OBJECT)</w:t>
        </w:r>
      </w:ins>
      <w:r>
        <w:t xml:space="preserve">, dan start de bewaartermijn op de einddatum geldigheid </w:t>
      </w:r>
      <w:r>
        <w:lastRenderedPageBreak/>
        <w:t xml:space="preserve">van dat object (bijvoorbeeld de overlijdendatum van  een natuurlijk persoon of de sloopdatum van een pand): </w:t>
      </w:r>
      <w:r w:rsidR="0031302D">
        <w:t xml:space="preserve">enumeratiewaarde </w:t>
      </w:r>
      <w:r>
        <w:t xml:space="preserve">‘zaakobject’; met de </w:t>
      </w:r>
      <w:r w:rsidR="00F668AD">
        <w:t xml:space="preserve">toe te voegen </w:t>
      </w:r>
      <w:r>
        <w:t>relatiesoort ‘</w:t>
      </w:r>
      <w:r w:rsidRPr="000020C7">
        <w:t>R</w:t>
      </w:r>
      <w:r>
        <w:t>ESULTAATTYPE</w:t>
      </w:r>
      <w:r w:rsidRPr="000020C7">
        <w:t xml:space="preserve"> heeft voor Brondatum archiefprocedure relevant</w:t>
      </w:r>
      <w:r>
        <w:t xml:space="preserve"> ZAAKOBJECT</w:t>
      </w:r>
      <w:r w:rsidR="00E97282">
        <w:t>TYPE</w:t>
      </w:r>
      <w:r>
        <w:t>’ wordt aangegeven om welke type (zaak)object het gaat</w:t>
      </w:r>
      <w:ins w:id="54" w:author="Arjan Kloosterboer" w:date="2017-09-19T10:06:00Z">
        <w:r w:rsidR="00211BA6">
          <w:t xml:space="preserve"> (bijvoorbeeld </w:t>
        </w:r>
      </w:ins>
      <w:ins w:id="55" w:author="Arjan Kloosterboer" w:date="2017-09-19T10:55:00Z">
        <w:r w:rsidR="00F31867">
          <w:t xml:space="preserve">een </w:t>
        </w:r>
      </w:ins>
      <w:ins w:id="56" w:author="Arjan Kloosterboer" w:date="2017-09-19T10:06:00Z">
        <w:r w:rsidR="00211BA6">
          <w:t>NATUURLIJK PERSOON)</w:t>
        </w:r>
      </w:ins>
      <w:r>
        <w:t xml:space="preserve">; </w:t>
      </w:r>
      <w:r w:rsidR="005A7B98">
        <w:t xml:space="preserve">met de </w:t>
      </w:r>
      <w:r w:rsidR="00F668AD">
        <w:t xml:space="preserve">toe te voegen </w:t>
      </w:r>
      <w:r w:rsidR="005A7B98">
        <w:t>attribuutsoort ‘</w:t>
      </w:r>
      <w:r w:rsidR="005411FE">
        <w:t xml:space="preserve">Datumkenmerk’ </w:t>
      </w:r>
      <w:r w:rsidR="005A7B98">
        <w:t>wordt aangegeven welke attribuutsoort van het zaakOBJEC</w:t>
      </w:r>
      <w:r w:rsidR="00E5136A">
        <w:t xml:space="preserve">T (in het RGBZ) </w:t>
      </w:r>
      <w:r w:rsidR="00F668AD">
        <w:t xml:space="preserve">de einddatum geldigheid daarvan </w:t>
      </w:r>
      <w:r w:rsidR="00E5136A">
        <w:t>betreft</w:t>
      </w:r>
      <w:ins w:id="57" w:author="Arjan Kloosterboer" w:date="2017-09-19T10:06:00Z">
        <w:r w:rsidR="00211BA6">
          <w:t xml:space="preserve"> (</w:t>
        </w:r>
      </w:ins>
      <w:ins w:id="58" w:author="Arjan Kloosterboer" w:date="2017-09-19T10:07:00Z">
        <w:r w:rsidR="00211BA6">
          <w:t xml:space="preserve">bijvoorbeeld </w:t>
        </w:r>
      </w:ins>
      <w:ins w:id="59" w:author="Arjan Kloosterboer" w:date="2017-09-19T10:55:00Z">
        <w:r w:rsidR="00F31867">
          <w:t xml:space="preserve">de </w:t>
        </w:r>
      </w:ins>
      <w:ins w:id="60" w:author="Arjan Kloosterboer" w:date="2017-09-19T10:51:00Z">
        <w:r w:rsidR="00CC28FC">
          <w:t>Overlijdendatum)</w:t>
        </w:r>
      </w:ins>
      <w:r w:rsidR="00E5136A">
        <w:t>.</w:t>
      </w:r>
    </w:p>
    <w:p w14:paraId="543F3D39" w14:textId="17467FE9" w:rsidR="00E55C44" w:rsidRDefault="009E4251" w:rsidP="00E55C44">
      <w:pPr>
        <w:pStyle w:val="Lijstalinea"/>
        <w:numPr>
          <w:ilvl w:val="1"/>
          <w:numId w:val="5"/>
        </w:numPr>
        <w:tabs>
          <w:tab w:val="left" w:pos="1276"/>
        </w:tabs>
        <w:ind w:left="1276" w:hanging="425"/>
      </w:pPr>
      <w:r w:rsidRPr="00503348">
        <w:t>indien het procesobject een g</w:t>
      </w:r>
      <w:r w:rsidR="00173F41">
        <w:t>e</w:t>
      </w:r>
      <w:r w:rsidRPr="00503348">
        <w:t xml:space="preserve">relateerde zaak is </w:t>
      </w:r>
      <w:r w:rsidR="00503348">
        <w:t>dan start de bewaartermijn op de einddatum van die zaak</w:t>
      </w:r>
      <w:ins w:id="61" w:author="Arjan Kloosterboer" w:date="2017-09-19T11:10:00Z">
        <w:r w:rsidR="002D5BAA">
          <w:t xml:space="preserve"> (</w:t>
        </w:r>
        <w:r w:rsidR="005E79E1">
          <w:t xml:space="preserve">bijvoorbeeld het dossier van een handhavingsverzoekzaak </w:t>
        </w:r>
      </w:ins>
      <w:ins w:id="62" w:author="Arjan Kloosterboer" w:date="2017-09-19T11:11:00Z">
        <w:r w:rsidR="005E79E1">
          <w:t>waarvan de bewaartermijn start na afronding van de handhavingszaak die het gevolg is van het behandelen van het handhavingsverzoek</w:t>
        </w:r>
      </w:ins>
      <w:ins w:id="63" w:author="Arjan Kloosterboer" w:date="2017-09-19T11:47:00Z">
        <w:r w:rsidR="00591992">
          <w:t xml:space="preserve"> cq. de handhavingsverzoekzaak</w:t>
        </w:r>
      </w:ins>
      <w:ins w:id="64" w:author="Arjan Kloosterboer" w:date="2017-09-19T11:11:00Z">
        <w:r w:rsidR="005E79E1">
          <w:t>)</w:t>
        </w:r>
      </w:ins>
      <w:r w:rsidR="00503348">
        <w:t xml:space="preserve">: </w:t>
      </w:r>
      <w:r w:rsidR="00C80F9C">
        <w:t xml:space="preserve">enumeratiewaarde </w:t>
      </w:r>
      <w:r w:rsidR="00503348">
        <w:t>‘</w:t>
      </w:r>
      <w:r w:rsidR="00242510">
        <w:t xml:space="preserve">gerelateerde </w:t>
      </w:r>
      <w:r w:rsidR="00503348">
        <w:t xml:space="preserve">zaak’; de desbetreffende zaak is van één van de </w:t>
      </w:r>
      <w:r w:rsidR="00173F41">
        <w:t xml:space="preserve">gerelateerde </w:t>
      </w:r>
      <w:r w:rsidR="00503348">
        <w:t>ZAAKTYPEn van ‘ZAAKTYPE heeft gerelateerd ZAAKTYPE’</w:t>
      </w:r>
      <w:ins w:id="65" w:author="Arjan Kloosterboer" w:date="2017-09-19T11:12:00Z">
        <w:r w:rsidR="005E79E1">
          <w:t xml:space="preserve"> (bijvoorbeeld ‘Handhavingsanctie uitvoeren’)</w:t>
        </w:r>
      </w:ins>
      <w:r w:rsidR="00503348">
        <w:t>.</w:t>
      </w:r>
    </w:p>
    <w:p w14:paraId="191CA933" w14:textId="77777777" w:rsidR="00745928" w:rsidRDefault="00745928" w:rsidP="00745928">
      <w:pPr>
        <w:pStyle w:val="Lijstalinea"/>
        <w:numPr>
          <w:ilvl w:val="1"/>
          <w:numId w:val="5"/>
        </w:numPr>
        <w:tabs>
          <w:tab w:val="left" w:pos="1276"/>
        </w:tabs>
        <w:ind w:left="1276" w:hanging="425"/>
      </w:pPr>
      <w:r w:rsidRPr="00503348">
        <w:t xml:space="preserve">indien het procesobject de </w:t>
      </w:r>
      <w:r w:rsidR="00494D9B">
        <w:t>‘hoofd</w:t>
      </w:r>
      <w:r w:rsidRPr="00503348">
        <w:t>zaak</w:t>
      </w:r>
      <w:r w:rsidR="00494D9B">
        <w:t>’</w:t>
      </w:r>
      <w:r w:rsidRPr="00503348">
        <w:t xml:space="preserve"> is </w:t>
      </w:r>
      <w:r w:rsidR="00494D9B">
        <w:t xml:space="preserve">van een ‘deelzaak’ </w:t>
      </w:r>
      <w:r>
        <w:t xml:space="preserve">dan start de bewaartermijn op de einddatum van die </w:t>
      </w:r>
      <w:r w:rsidR="00494D9B">
        <w:t>‘hoofd</w:t>
      </w:r>
      <w:r>
        <w:t>zaak</w:t>
      </w:r>
      <w:r w:rsidR="00494D9B">
        <w:t>’</w:t>
      </w:r>
      <w:r>
        <w:t xml:space="preserve">: </w:t>
      </w:r>
      <w:r w:rsidR="0063474D">
        <w:t xml:space="preserve">enumeratiewaarde </w:t>
      </w:r>
      <w:r>
        <w:t>‘</w:t>
      </w:r>
      <w:r w:rsidR="00494D9B">
        <w:t>hoofd</w:t>
      </w:r>
      <w:r>
        <w:t xml:space="preserve">zaak’; de desbetreffende zaak is van één van de gerelateerde ZAAKTYPEn van ‘ZAAKTYPE </w:t>
      </w:r>
      <w:r w:rsidR="00494D9B">
        <w:t xml:space="preserve">is deelzaaktype van </w:t>
      </w:r>
      <w:r>
        <w:t xml:space="preserve"> ZAAKTYPE’.</w:t>
      </w:r>
    </w:p>
    <w:p w14:paraId="6CB2AD73" w14:textId="4A814158" w:rsidR="00725B67" w:rsidRDefault="00E5136A" w:rsidP="00E55C44">
      <w:pPr>
        <w:pStyle w:val="Lijstalinea"/>
        <w:numPr>
          <w:ilvl w:val="1"/>
          <w:numId w:val="5"/>
        </w:numPr>
        <w:tabs>
          <w:tab w:val="left" w:pos="1276"/>
        </w:tabs>
        <w:ind w:left="1276" w:hanging="425"/>
      </w:pPr>
      <w:r>
        <w:t>indien (het einddatum</w:t>
      </w:r>
      <w:r w:rsidR="00E33979">
        <w:t>kenmerk</w:t>
      </w:r>
      <w:r>
        <w:t xml:space="preserve"> van) het procesobject niet bekend is binnen de </w:t>
      </w:r>
      <w:r w:rsidR="00BB2A05">
        <w:t>registr</w:t>
      </w:r>
      <w:r>
        <w:t>atie van zaken</w:t>
      </w:r>
      <w:ins w:id="66" w:author="Arjan Kloosterboer" w:date="2017-09-19T12:16:00Z">
        <w:r w:rsidR="00BA2770">
          <w:t xml:space="preserve"> (het is geen Besluit, geen </w:t>
        </w:r>
      </w:ins>
      <w:ins w:id="67" w:author="Arjan Kloosterboer" w:date="2017-09-19T12:17:00Z">
        <w:r w:rsidR="00BA2770">
          <w:t>Zaakobject en geen andere Zaak</w:t>
        </w:r>
      </w:ins>
      <w:ins w:id="68" w:author="Arjan Kloosterboer" w:date="2017-09-19T12:19:00Z">
        <w:r w:rsidR="00BA2770">
          <w:t>; bijvoorbeeld een leerling of een rioolaansluiting)</w:t>
        </w:r>
      </w:ins>
      <w:r>
        <w:t xml:space="preserve">: </w:t>
      </w:r>
      <w:r w:rsidR="00A96AE4">
        <w:t xml:space="preserve">enumeratiewaarde </w:t>
      </w:r>
      <w:r>
        <w:t>‘ander datumkenmerk’; met de attribuutsoort</w:t>
      </w:r>
      <w:r w:rsidR="00A96AE4">
        <w:t>en</w:t>
      </w:r>
      <w:r>
        <w:t xml:space="preserve"> ‘</w:t>
      </w:r>
      <w:r w:rsidR="00BB44B5">
        <w:t>O</w:t>
      </w:r>
      <w:r>
        <w:t>bject</w:t>
      </w:r>
      <w:r w:rsidR="00BB44B5">
        <w:t>type</w:t>
      </w:r>
      <w:r>
        <w:t>’</w:t>
      </w:r>
      <w:r w:rsidR="00A96AE4">
        <w:t xml:space="preserve"> en ‘Registratie’</w:t>
      </w:r>
      <w:r>
        <w:t xml:space="preserve"> wordt aangegeven welk procesobject in welke registratie het betreft</w:t>
      </w:r>
      <w:ins w:id="69" w:author="Arjan Kloosterboer" w:date="2017-09-19T12:20:00Z">
        <w:r w:rsidR="00BA2770">
          <w:t xml:space="preserve"> (bijvoorbeeld ‘Leerling’) in een ‘Leerlingenadministratie’)</w:t>
        </w:r>
      </w:ins>
      <w:r>
        <w:t>; met de attribuutsoort ‘</w:t>
      </w:r>
      <w:r w:rsidR="005411FE">
        <w:t xml:space="preserve">Datumkennmerk’ </w:t>
      </w:r>
      <w:r>
        <w:t xml:space="preserve">wordt aangegeven welke attribuutsoort van dat procesobject </w:t>
      </w:r>
      <w:r w:rsidR="00DB3E0E">
        <w:t>de einddatum geldigheid daarvan</w:t>
      </w:r>
      <w:r>
        <w:t xml:space="preserve"> betreft</w:t>
      </w:r>
      <w:ins w:id="70" w:author="Arjan Kloosterboer" w:date="2017-09-19T12:20:00Z">
        <w:r w:rsidR="00BA2770">
          <w:t xml:space="preserve"> (bijvoorbee</w:t>
        </w:r>
      </w:ins>
      <w:ins w:id="71" w:author="Arjan Kloosterboer" w:date="2017-09-19T12:21:00Z">
        <w:r w:rsidR="00BA2770">
          <w:t>ld ‘Datum schoolverlating’)</w:t>
        </w:r>
      </w:ins>
      <w:r>
        <w:t>.</w:t>
      </w:r>
      <w:r w:rsidR="00A96AE4">
        <w:t xml:space="preserve"> Bij de zaak wordt de einddatum van het procesobject vermeld zo</w:t>
      </w:r>
      <w:r w:rsidR="002612EB">
        <w:t xml:space="preserve"> </w:t>
      </w:r>
      <w:r w:rsidR="00A96AE4">
        <w:t xml:space="preserve">gauw dit bekend is. </w:t>
      </w:r>
    </w:p>
    <w:p w14:paraId="1DB4FA4F" w14:textId="4A1CE1FB" w:rsidR="004C3000" w:rsidRDefault="00005A80" w:rsidP="00725B67">
      <w:pPr>
        <w:pStyle w:val="Lijstalinea"/>
        <w:numPr>
          <w:ilvl w:val="0"/>
          <w:numId w:val="5"/>
        </w:numPr>
      </w:pPr>
      <w:r w:rsidRPr="009D5925">
        <w:rPr>
          <w:b/>
          <w:i/>
        </w:rPr>
        <w:t>Categorie</w:t>
      </w:r>
      <w:r w:rsidR="0082353A" w:rsidRPr="009D5925">
        <w:rPr>
          <w:b/>
          <w:i/>
        </w:rPr>
        <w:t xml:space="preserve"> C</w:t>
      </w:r>
      <w:r w:rsidR="0082353A">
        <w:t xml:space="preserve">: </w:t>
      </w:r>
      <w:r w:rsidR="00D86093">
        <w:t xml:space="preserve">de procestermijn beslaat een vast aantal jaren d.w.z. de bewaartermijn start na een vast aantal jaren na afronding </w:t>
      </w:r>
      <w:r w:rsidR="00864346">
        <w:t xml:space="preserve">van de </w:t>
      </w:r>
      <w:r w:rsidR="00D86093">
        <w:t xml:space="preserve">zaak: </w:t>
      </w:r>
      <w:r w:rsidR="00C24B01">
        <w:t xml:space="preserve">enumeratiewaarde </w:t>
      </w:r>
      <w:r w:rsidR="00D86093">
        <w:t>‘termijn’</w:t>
      </w:r>
      <w:r w:rsidR="00C24B01">
        <w:t xml:space="preserve">. De duur van de procestermijn is </w:t>
      </w:r>
      <w:ins w:id="72" w:author="Arjan Kloosterboer" w:date="2017-09-19T12:27:00Z">
        <w:r w:rsidR="00D06669">
          <w:t>soms gelijk</w:t>
        </w:r>
      </w:ins>
      <w:ins w:id="73" w:author="Arjan Kloosterboer" w:date="2017-09-19T12:28:00Z">
        <w:r w:rsidR="00D06669">
          <w:t xml:space="preserve"> voor alle zaken van een zaaktype (bijvoorbeeld </w:t>
        </w:r>
        <w:r w:rsidR="008864D1">
          <w:t>bij het verstrekken van een starterslening</w:t>
        </w:r>
      </w:ins>
      <w:ins w:id="74" w:author="Arjan Kloosterboer" w:date="2017-09-19T12:29:00Z">
        <w:r w:rsidR="008864D1">
          <w:t xml:space="preserve">) en soms </w:t>
        </w:r>
      </w:ins>
      <w:r w:rsidR="00C24B01">
        <w:t xml:space="preserve">zaakafhankelijk </w:t>
      </w:r>
      <w:r w:rsidR="00551786">
        <w:t xml:space="preserve">(cq. afhankelijk van de </w:t>
      </w:r>
      <w:ins w:id="75" w:author="Arjan Kloosterboer" w:date="2017-09-19T12:32:00Z">
        <w:r w:rsidR="008864D1">
          <w:t xml:space="preserve">specifieke </w:t>
        </w:r>
      </w:ins>
      <w:r w:rsidR="00551786">
        <w:t>aard van het procesobject</w:t>
      </w:r>
      <w:ins w:id="76" w:author="Arjan Kloosterboer" w:date="2017-09-19T12:30:00Z">
        <w:r w:rsidR="008864D1">
          <w:t xml:space="preserve">; bijvoorbeeld </w:t>
        </w:r>
      </w:ins>
      <w:ins w:id="77" w:author="Arjan Kloosterboer" w:date="2017-09-19T12:31:00Z">
        <w:r w:rsidR="008864D1">
          <w:t>bij het uitvoeren van onderhoud aan objecten</w:t>
        </w:r>
      </w:ins>
      <w:r w:rsidR="00551786">
        <w:t xml:space="preserve">) </w:t>
      </w:r>
      <w:r w:rsidR="00C24B01">
        <w:t xml:space="preserve">en wordt </w:t>
      </w:r>
      <w:ins w:id="78" w:author="Arjan Kloosterboer" w:date="2017-09-19T12:29:00Z">
        <w:r w:rsidR="008864D1">
          <w:t xml:space="preserve">dan </w:t>
        </w:r>
      </w:ins>
      <w:r w:rsidR="00551786">
        <w:t xml:space="preserve">gedurende de </w:t>
      </w:r>
      <w:r w:rsidR="00C24B01">
        <w:t>b</w:t>
      </w:r>
      <w:r w:rsidR="00551786">
        <w:t>ehandeling van</w:t>
      </w:r>
      <w:r w:rsidR="00C24B01">
        <w:t xml:space="preserve"> de zaak </w:t>
      </w:r>
      <w:r w:rsidR="00551786">
        <w:t>bepaal</w:t>
      </w:r>
      <w:r w:rsidR="00C24B01">
        <w:t>d</w:t>
      </w:r>
      <w:r w:rsidR="00D86093">
        <w:t>.</w:t>
      </w:r>
      <w:r w:rsidR="00C24B01">
        <w:t xml:space="preserve"> De waarde van ‘Archiefactiedatum’ (bij de zaak) ligt de som van het aantal jaren van de procestermijn en de bewaartermijn na de einddatum van de zaak.</w:t>
      </w:r>
    </w:p>
    <w:p w14:paraId="42F360F8" w14:textId="548F43B6" w:rsidR="003A18BA" w:rsidRDefault="00005A80" w:rsidP="00725B67">
      <w:pPr>
        <w:pStyle w:val="Lijstalinea"/>
        <w:numPr>
          <w:ilvl w:val="0"/>
          <w:numId w:val="5"/>
        </w:numPr>
      </w:pPr>
      <w:r w:rsidRPr="009D5925">
        <w:rPr>
          <w:b/>
          <w:i/>
        </w:rPr>
        <w:t>Categorie</w:t>
      </w:r>
      <w:r w:rsidR="003A18BA" w:rsidRPr="009D5925">
        <w:rPr>
          <w:b/>
          <w:i/>
        </w:rPr>
        <w:t xml:space="preserve"> D</w:t>
      </w:r>
      <w:r w:rsidR="003A18BA">
        <w:t xml:space="preserve">: gelijk aan categorie B </w:t>
      </w:r>
      <w:ins w:id="79" w:author="Arjan Kloosterboer" w:date="2017-09-19T13:02:00Z">
        <w:r w:rsidR="004B1092">
          <w:t xml:space="preserve">(procestermijn betreft levensduur van procesobject) </w:t>
        </w:r>
      </w:ins>
      <w:r w:rsidR="003A18BA">
        <w:t>met dien verstande dat d</w:t>
      </w:r>
      <w:r w:rsidR="00DB3E0E">
        <w:t>e</w:t>
      </w:r>
      <w:r w:rsidR="003A18BA">
        <w:t xml:space="preserve"> einddatum van het procesobject gedurende de uitvoering van de zaak </w:t>
      </w:r>
      <w:r w:rsidR="0042519E">
        <w:t>bekend wordt</w:t>
      </w:r>
      <w:ins w:id="80" w:author="Arjan Kloosterboer" w:date="2017-09-19T13:01:00Z">
        <w:r w:rsidR="00BF0D66">
          <w:t xml:space="preserve"> (bijvoorbeeld de vervaldatum van een rijbewijs)</w:t>
        </w:r>
      </w:ins>
      <w:r w:rsidR="0042519E">
        <w:t xml:space="preserve">. </w:t>
      </w:r>
      <w:r w:rsidR="00D62924">
        <w:t>Dat dit benodigd is</w:t>
      </w:r>
      <w:r w:rsidR="00DB3E0E">
        <w:t>,</w:t>
      </w:r>
      <w:r w:rsidR="00D62924">
        <w:t xml:space="preserve"> wordt aangegeven met de </w:t>
      </w:r>
      <w:r w:rsidR="00DB3E0E">
        <w:t xml:space="preserve">toe te voegen </w:t>
      </w:r>
      <w:r w:rsidR="00D62924">
        <w:t>attribuutsoort ‘Einddatum bekend’.</w:t>
      </w:r>
      <w:r w:rsidR="00DB3E0E">
        <w:t xml:space="preserve"> Bij de zaak wordt de einddatum van het procesobject vermeld.</w:t>
      </w:r>
    </w:p>
    <w:p w14:paraId="0DDBF3BF" w14:textId="0015D6F1" w:rsidR="0042519E" w:rsidRDefault="00005A80" w:rsidP="00725B67">
      <w:pPr>
        <w:pStyle w:val="Lijstalinea"/>
        <w:numPr>
          <w:ilvl w:val="0"/>
          <w:numId w:val="5"/>
        </w:numPr>
      </w:pPr>
      <w:r w:rsidRPr="009D5925">
        <w:rPr>
          <w:b/>
          <w:i/>
        </w:rPr>
        <w:t>Categorie</w:t>
      </w:r>
      <w:r w:rsidR="0042519E" w:rsidRPr="009D5925">
        <w:rPr>
          <w:b/>
          <w:i/>
        </w:rPr>
        <w:t xml:space="preserve"> E</w:t>
      </w:r>
      <w:r w:rsidR="0042519E">
        <w:t xml:space="preserve">: </w:t>
      </w:r>
      <w:r w:rsidR="00D62924">
        <w:t xml:space="preserve">de procestermijn </w:t>
      </w:r>
      <w:r w:rsidR="003C1A15">
        <w:t>en bewaartermijn zijn samengevoegd als totaalwaarde bij de bewaartermijn.</w:t>
      </w:r>
      <w:r w:rsidR="001D3B45">
        <w:t xml:space="preserve"> D</w:t>
      </w:r>
      <w:r w:rsidR="00D62924">
        <w:t xml:space="preserve">e bewaartermijn start op basis van een datumkenmerk van het procesobject. </w:t>
      </w:r>
      <w:r w:rsidR="003C1A15">
        <w:t>Uit de toelichtingen blijkt dat het enkel om personen als procesobject gaat waarbij het datumkenmerk de geboortedatum van de persoon is</w:t>
      </w:r>
      <w:r w:rsidR="002612EB">
        <w:t>. Een persoon is een (zaak)object</w:t>
      </w:r>
      <w:r w:rsidR="003C1A15">
        <w:t>: enumeratiewaarde ‘</w:t>
      </w:r>
      <w:r w:rsidR="002612EB">
        <w:t>zaakobject</w:t>
      </w:r>
      <w:r w:rsidR="003C1A15">
        <w:t>’</w:t>
      </w:r>
      <w:r w:rsidR="003C1A15" w:rsidRPr="00E63E9D">
        <w:t>.</w:t>
      </w:r>
      <w:r w:rsidR="001D3B45" w:rsidRPr="00E63E9D">
        <w:t xml:space="preserve"> </w:t>
      </w:r>
      <w:r w:rsidR="002612EB" w:rsidRPr="00E63E9D">
        <w:t xml:space="preserve">Met de relatiesoort ‘RESULTAATTYPE heeft voor Brondatum archiefprocedure relevant ZAAKOBJECTTYPE’ wordt aangegeven om welk </w:t>
      </w:r>
      <w:r w:rsidR="002612EB" w:rsidRPr="00E63E9D">
        <w:lastRenderedPageBreak/>
        <w:t xml:space="preserve">type (zaak)object het gaat: ‘Ingeschreven natuurlijk persoon’ </w:t>
      </w:r>
      <w:r w:rsidR="00DB3E0E">
        <w:t>en/of</w:t>
      </w:r>
      <w:r w:rsidR="002612EB" w:rsidRPr="00E63E9D">
        <w:t xml:space="preserve"> ‘Ander natuurlijk persoon’. Met de attribuutsoort ‘</w:t>
      </w:r>
      <w:r w:rsidR="005411FE">
        <w:t>Datumkenmerk</w:t>
      </w:r>
      <w:r w:rsidR="005411FE" w:rsidRPr="00E63E9D">
        <w:t xml:space="preserve">’ </w:t>
      </w:r>
      <w:r w:rsidR="002612EB" w:rsidRPr="00E63E9D">
        <w:t xml:space="preserve">wordt aangegeven </w:t>
      </w:r>
      <w:r w:rsidR="00E63E9D" w:rsidRPr="00E63E9D">
        <w:t>dat het de</w:t>
      </w:r>
      <w:r w:rsidR="002612EB" w:rsidRPr="00E63E9D">
        <w:t xml:space="preserve"> attribuutsoort </w:t>
      </w:r>
      <w:r w:rsidR="00E63E9D" w:rsidRPr="00E63E9D">
        <w:t xml:space="preserve">‘Geboortedatum’ </w:t>
      </w:r>
      <w:r w:rsidR="002612EB" w:rsidRPr="00E63E9D">
        <w:t>van het zaakOBJECT (in het RGBZ) betreft.</w:t>
      </w:r>
      <w:r w:rsidR="00E63E9D" w:rsidRPr="00E63E9D">
        <w:t xml:space="preserve"> </w:t>
      </w:r>
      <w:r w:rsidR="001D3B45" w:rsidRPr="00E63E9D">
        <w:t>De waarde van ‘Archiefactiedatum’ (bij de zaak) ligt het aantal jaren van de bewaartermijn na de geboortedatum van de persoon zijnde het zaakobject.</w:t>
      </w:r>
      <w:r w:rsidR="00D62924" w:rsidRPr="00E63E9D">
        <w:br/>
      </w:r>
      <w:r w:rsidR="00D62924">
        <w:t xml:space="preserve"> </w:t>
      </w:r>
    </w:p>
    <w:p w14:paraId="4A229E35" w14:textId="4AB1DB06" w:rsidR="001F4CE5" w:rsidRDefault="001F4CE5" w:rsidP="0051462B">
      <w:r>
        <w:t>Voor de enumeratie van de attribuu</w:t>
      </w:r>
      <w:r w:rsidR="00EA739E">
        <w:t>t</w:t>
      </w:r>
      <w:r>
        <w:t xml:space="preserve">soort ‘Brondatum archiefprocedure’ </w:t>
      </w:r>
      <w:r w:rsidR="000317B7">
        <w:t>is het voorstel derhalve</w:t>
      </w:r>
      <w:r>
        <w:t xml:space="preserve"> dat deze wordt uitgebreid met de waarden ‘termijn’</w:t>
      </w:r>
      <w:r w:rsidR="00BC51A2">
        <w:t>,</w:t>
      </w:r>
      <w:r>
        <w:t xml:space="preserve"> ‘zaakobject’</w:t>
      </w:r>
      <w:r w:rsidR="00242510">
        <w:t>, ‘gerelateerde zaak’</w:t>
      </w:r>
      <w:r w:rsidR="00BC51A2">
        <w:t xml:space="preserve"> en ‘hoofdzaak’</w:t>
      </w:r>
      <w:r>
        <w:t xml:space="preserve">. Aan RESULTAATTYPE </w:t>
      </w:r>
      <w:r w:rsidR="000317B7">
        <w:t xml:space="preserve">is </w:t>
      </w:r>
      <w:r w:rsidR="00EA739E">
        <w:t>aldus</w:t>
      </w:r>
      <w:r w:rsidR="000317B7">
        <w:t xml:space="preserve"> het voorstel om</w:t>
      </w:r>
      <w:r w:rsidR="00EA739E">
        <w:t xml:space="preserve"> </w:t>
      </w:r>
      <w:r>
        <w:t>toe</w:t>
      </w:r>
      <w:r w:rsidR="000317B7">
        <w:t xml:space="preserve"> te voegen</w:t>
      </w:r>
      <w:r>
        <w:t xml:space="preserve"> de attribuutsoorten </w:t>
      </w:r>
      <w:r w:rsidR="00BC51A2">
        <w:t xml:space="preserve">‘Registratie’, </w:t>
      </w:r>
      <w:r w:rsidR="00EA739E">
        <w:t>‘</w:t>
      </w:r>
      <w:r w:rsidR="00BB44B5">
        <w:t>O</w:t>
      </w:r>
      <w:r w:rsidR="00EA739E">
        <w:t>bject</w:t>
      </w:r>
      <w:r w:rsidR="00BB44B5">
        <w:t>type</w:t>
      </w:r>
      <w:r w:rsidR="00EA739E">
        <w:t>’, ‘</w:t>
      </w:r>
      <w:r w:rsidR="000705F8">
        <w:t>Datum</w:t>
      </w:r>
      <w:r w:rsidR="00E33979">
        <w:t>kenmerk</w:t>
      </w:r>
      <w:r w:rsidR="00EA739E">
        <w:t xml:space="preserve">’, ‘Einddatum bekend’ en </w:t>
      </w:r>
      <w:r w:rsidR="00EA739E" w:rsidRPr="00E766EA">
        <w:t>de relatiesoort ‘</w:t>
      </w:r>
      <w:r w:rsidR="00EA739E" w:rsidRPr="000020C7">
        <w:t>R</w:t>
      </w:r>
      <w:r w:rsidR="00EA739E">
        <w:t>ESULTAATTYPE</w:t>
      </w:r>
      <w:r w:rsidR="00EA739E" w:rsidRPr="000020C7">
        <w:t xml:space="preserve"> </w:t>
      </w:r>
      <w:r w:rsidR="00EA739E" w:rsidRPr="00E766EA">
        <w:t xml:space="preserve">heeft voor Brondatum archiefprocedure relevant </w:t>
      </w:r>
      <w:r w:rsidR="00EA739E">
        <w:t>ZAAKOBJECTTYPE</w:t>
      </w:r>
      <w:r w:rsidR="00EA739E" w:rsidRPr="00E766EA">
        <w:t>’</w:t>
      </w:r>
      <w:r w:rsidR="00EA739E">
        <w:t xml:space="preserve">. Vanwege onderlinge samenhang </w:t>
      </w:r>
      <w:r w:rsidR="00433D4C">
        <w:t>stellen</w:t>
      </w:r>
      <w:r w:rsidR="00EA739E">
        <w:t xml:space="preserve"> we voor </w:t>
      </w:r>
      <w:r w:rsidR="00351504">
        <w:t xml:space="preserve"> het attribuutsoort ‘Brondatum archiefprocedure’ te hernoemen naar ‘Afleidingswijze’ en </w:t>
      </w:r>
      <w:r w:rsidR="00EA739E">
        <w:t>de attribuutsoorten</w:t>
      </w:r>
      <w:r w:rsidR="00351504">
        <w:t xml:space="preserve"> ‘Afleidingswijze’,</w:t>
      </w:r>
      <w:r w:rsidR="00EA739E">
        <w:t xml:space="preserve"> </w:t>
      </w:r>
      <w:r w:rsidR="000705F8">
        <w:t xml:space="preserve">‘Registratie’, </w:t>
      </w:r>
      <w:r w:rsidR="00EA739E">
        <w:t>‘</w:t>
      </w:r>
      <w:r w:rsidR="00BB44B5">
        <w:t>O</w:t>
      </w:r>
      <w:r w:rsidR="00EA739E">
        <w:t>bject</w:t>
      </w:r>
      <w:r w:rsidR="00BB44B5">
        <w:t>type</w:t>
      </w:r>
      <w:r w:rsidR="00EA739E">
        <w:t>’, ‘</w:t>
      </w:r>
      <w:r w:rsidR="000705F8">
        <w:t>Datum</w:t>
      </w:r>
      <w:r w:rsidR="00E33979">
        <w:t>kenmerk</w:t>
      </w:r>
      <w:r w:rsidR="000705F8">
        <w:t>’</w:t>
      </w:r>
      <w:r w:rsidR="00351504">
        <w:t xml:space="preserve"> en</w:t>
      </w:r>
      <w:r w:rsidR="00EA739E">
        <w:t xml:space="preserve"> ‘Einddatum bekend’ deel uit te laten maken van het </w:t>
      </w:r>
      <w:r w:rsidR="00351504">
        <w:t xml:space="preserve">nieuwe </w:t>
      </w:r>
      <w:r w:rsidR="00EA739E">
        <w:t xml:space="preserve">groepattribuutsoort </w:t>
      </w:r>
      <w:r w:rsidR="00351504">
        <w:t>‘Brondatum archiefprocedure’.</w:t>
      </w:r>
    </w:p>
    <w:p w14:paraId="09C641A8" w14:textId="6F37F4C7" w:rsidR="00FD0DE3" w:rsidRPr="00FD0DE3" w:rsidRDefault="00FD0DE3" w:rsidP="005352DD">
      <w:pPr>
        <w:keepNext/>
        <w:rPr>
          <w:b/>
        </w:rPr>
      </w:pPr>
      <w:r w:rsidRPr="00FD0DE3">
        <w:rPr>
          <w:b/>
        </w:rPr>
        <w:t>Opschonen</w:t>
      </w:r>
    </w:p>
    <w:p w14:paraId="2D1C3D75" w14:textId="15E23489" w:rsidR="00EA2B61" w:rsidRDefault="006F6F33" w:rsidP="00404A3E">
      <w:r>
        <w:t xml:space="preserve">Het ImZTC kent de mogelijkheid om aan te geven dat documenten van bepaalde typen in een zaakdossier een bewaar- of vernietigingstermijn hebben die afwijkt van die van het gehele zaakdossier. In de Selectielijst </w:t>
      </w:r>
      <w:del w:id="81" w:author="Arjan Kloosterboer" w:date="2017-09-19T13:38:00Z">
        <w:r w:rsidDel="00AE328D">
          <w:delText xml:space="preserve">kan </w:delText>
        </w:r>
      </w:del>
      <w:ins w:id="82" w:author="Arjan Kloosterboer" w:date="2017-09-19T13:38:00Z">
        <w:r w:rsidR="00AE328D">
          <w:t xml:space="preserve">wordt </w:t>
        </w:r>
      </w:ins>
      <w:r>
        <w:t>dit niet gespecificeerd</w:t>
      </w:r>
      <w:del w:id="83" w:author="Arjan Kloosterboer" w:date="2017-09-19T13:38:00Z">
        <w:r w:rsidDel="00AE328D">
          <w:delText xml:space="preserve"> worden</w:delText>
        </w:r>
      </w:del>
      <w:r>
        <w:t xml:space="preserve">. Het wordt aan de archiefvormer overgelaten om een dossier al dan niet op te schonen bij overbrenging (naar een archiefbewaarplaats zoals een regionaal archief). </w:t>
      </w:r>
      <w:ins w:id="84" w:author="Arjan Kloosterboer" w:date="2017-09-19T14:10:00Z">
        <w:r w:rsidR="00773E70">
          <w:t xml:space="preserve">In reactie op een uitvraag hierover blijkt er geen behoefte te zijn om dit te parametriseren </w:t>
        </w:r>
      </w:ins>
      <w:ins w:id="85" w:author="Arjan Kloosterboer" w:date="2017-09-19T14:11:00Z">
        <w:r w:rsidR="008371B8">
          <w:t xml:space="preserve">(documenten van welke typen kunnen opgeschoond worden of moeten juist behouden blijven). </w:t>
        </w:r>
      </w:ins>
      <w:del w:id="86" w:author="Arjan Kloosterboer" w:date="2017-09-19T14:12:00Z">
        <w:r w:rsidR="00EA2B61" w:rsidDel="008371B8">
          <w:delText>Voorstel is om d</w:delText>
        </w:r>
      </w:del>
      <w:ins w:id="87" w:author="Arjan Kloosterboer" w:date="2017-09-19T14:12:00Z">
        <w:r w:rsidR="008371B8">
          <w:t>D</w:t>
        </w:r>
      </w:ins>
      <w:r w:rsidR="00EA2B61">
        <w:t xml:space="preserve">e huidige constructie in </w:t>
      </w:r>
      <w:ins w:id="88" w:author="Arjan Kloosterboer" w:date="2017-09-19T14:12:00Z">
        <w:r w:rsidR="008371B8">
          <w:t xml:space="preserve">het </w:t>
        </w:r>
      </w:ins>
      <w:r w:rsidR="00EA2B61">
        <w:t xml:space="preserve">ImZTC </w:t>
      </w:r>
      <w:del w:id="89" w:author="Arjan Kloosterboer" w:date="2017-09-19T14:12:00Z">
        <w:r w:rsidR="00EA2B61" w:rsidDel="008371B8">
          <w:delText>te</w:delText>
        </w:r>
      </w:del>
      <w:ins w:id="90" w:author="Arjan Kloosterboer" w:date="2017-09-19T14:12:00Z">
        <w:r w:rsidR="008371B8">
          <w:t>zou daarmee</w:t>
        </w:r>
      </w:ins>
      <w:r w:rsidR="00EA2B61">
        <w:t xml:space="preserve"> </w:t>
      </w:r>
      <w:del w:id="91" w:author="Arjan Kloosterboer" w:date="2017-09-19T14:12:00Z">
        <w:r w:rsidR="00EA2B61" w:rsidDel="008371B8">
          <w:delText xml:space="preserve">laten </w:delText>
        </w:r>
      </w:del>
      <w:ins w:id="92" w:author="Arjan Kloosterboer" w:date="2017-09-19T14:13:00Z">
        <w:r w:rsidR="008371B8">
          <w:t xml:space="preserve">komen te </w:t>
        </w:r>
      </w:ins>
      <w:r w:rsidR="00EA2B61">
        <w:t>vervallen</w:t>
      </w:r>
      <w:ins w:id="93" w:author="Arjan Kloosterboer" w:date="2017-09-19T14:12:00Z">
        <w:r w:rsidR="008371B8">
          <w:t xml:space="preserve">. </w:t>
        </w:r>
      </w:ins>
      <w:del w:id="94" w:author="Arjan Kloosterboer" w:date="2017-09-19T14:13:00Z">
        <w:r w:rsidR="00EA2B61" w:rsidDel="008371B8">
          <w:delText xml:space="preserve"> en te vervangen door een aanduiding (bij Resultaattype) of opschonen van toepassing is</w:delText>
        </w:r>
        <w:r w:rsidR="00404A3E" w:rsidDel="008371B8">
          <w:delText xml:space="preserve"> en zo ja</w:delText>
        </w:r>
        <w:r w:rsidR="00EA2B61" w:rsidDel="008371B8">
          <w:delText>,</w:delText>
        </w:r>
        <w:r w:rsidR="00404A3E" w:rsidDel="008371B8">
          <w:delText xml:space="preserve"> </w:delText>
        </w:r>
        <w:r w:rsidR="00EA2B61" w:rsidDel="008371B8">
          <w:delText xml:space="preserve"> </w:delText>
        </w:r>
        <w:r w:rsidR="00FD0DE3" w:rsidDel="008371B8">
          <w:delText xml:space="preserve">om d.m.v. een relatiesoort aan te geven </w:delText>
        </w:r>
        <w:r w:rsidR="00EA2B61" w:rsidDel="008371B8">
          <w:delText>welke documenttypen in het dossier moeten blijven.</w:delText>
        </w:r>
        <w:r w:rsidR="00404A3E" w:rsidDel="008371B8">
          <w:delText xml:space="preserve"> </w:delText>
        </w:r>
      </w:del>
      <w:ins w:id="95" w:author="Arjan Kloosterboer" w:date="2017-09-19T14:14:00Z">
        <w:r w:rsidR="008371B8">
          <w:t>Evenwel, de voortschrijdende ontw</w:t>
        </w:r>
      </w:ins>
      <w:ins w:id="96" w:author="Arjan Kloosterboer" w:date="2017-09-19T14:15:00Z">
        <w:r w:rsidR="008371B8">
          <w:t>ikkeling van privacy-wetgeving vereist meer en meer het tijdig vernietigen van privacy-gevoelige documenten, eerder dan de ver</w:t>
        </w:r>
      </w:ins>
      <w:ins w:id="97" w:author="Arjan Kloosterboer" w:date="2017-09-19T14:16:00Z">
        <w:r w:rsidR="008371B8">
          <w:t xml:space="preserve">nietigingsdatum van het dossier waarvan een dergelijk document deel uit maakt. </w:t>
        </w:r>
      </w:ins>
      <w:r w:rsidR="00404A3E">
        <w:t xml:space="preserve">Hiertoe </w:t>
      </w:r>
      <w:del w:id="98" w:author="Arjan Kloosterboer" w:date="2017-09-19T14:17:00Z">
        <w:r w:rsidR="00404A3E" w:rsidDel="008371B8">
          <w:delText xml:space="preserve">vervalt </w:delText>
        </w:r>
      </w:del>
      <w:ins w:id="99" w:author="Arjan Kloosterboer" w:date="2017-09-19T14:17:00Z">
        <w:r w:rsidR="008371B8">
          <w:t xml:space="preserve">hergebruiken we </w:t>
        </w:r>
      </w:ins>
      <w:r w:rsidR="00404A3E">
        <w:t xml:space="preserve">de relatiesoort ‘RESULTAATTYPE bepaalt afwijkend archiefregime van ZAAK-INFORMATIEOBJECT-TYPE’ en de bijbehorende relatieklasse </w:t>
      </w:r>
      <w:r w:rsidR="00404A3E" w:rsidRPr="00404A3E">
        <w:t>ZAAK-INFORMATIETOBJECT-TYPE ARCHIEFREGIME</w:t>
      </w:r>
      <w:r w:rsidR="00404A3E">
        <w:t xml:space="preserve">. </w:t>
      </w:r>
      <w:ins w:id="100" w:author="Arjan Kloosterboer" w:date="2017-09-19T14:23:00Z">
        <w:r w:rsidR="00945165">
          <w:t xml:space="preserve">We benutten dit tevens om te voorzien in de, in de Selectielijst vermelde, </w:t>
        </w:r>
      </w:ins>
      <w:ins w:id="101" w:author="Arjan Kloosterboer" w:date="2017-09-19T14:24:00Z">
        <w:r w:rsidR="00945165">
          <w:t xml:space="preserve">waardering ‘bewaren met uitzondering’ (zie hiervoor). </w:t>
        </w:r>
      </w:ins>
      <w:del w:id="102" w:author="Arjan Kloosterboer" w:date="2017-09-19T14:25:00Z">
        <w:r w:rsidR="00404A3E" w:rsidDel="00945165">
          <w:delText>We voegen toe de attribuutsoort ‘Opscho</w:delText>
        </w:r>
        <w:r w:rsidR="00087011" w:rsidDel="00945165">
          <w:delText>o</w:delText>
        </w:r>
        <w:r w:rsidR="00404A3E" w:rsidDel="00945165">
          <w:delText>n</w:delText>
        </w:r>
        <w:r w:rsidR="00087011" w:rsidDel="00945165">
          <w:delText>indicatie</w:delText>
        </w:r>
        <w:r w:rsidR="00404A3E" w:rsidDel="00945165">
          <w:delText>’</w:delText>
        </w:r>
        <w:r w:rsidR="00087011" w:rsidDel="00945165">
          <w:delText xml:space="preserve"> en de relatiesoort ‘RESULTAATTYPE bepaalt dat </w:delText>
        </w:r>
        <w:r w:rsidR="00087011" w:rsidRPr="00087011" w:rsidDel="00945165">
          <w:delText>deel uit ma</w:delText>
        </w:r>
        <w:r w:rsidR="00087011" w:rsidDel="00945165">
          <w:delText>a</w:delText>
        </w:r>
        <w:r w:rsidR="00087011" w:rsidRPr="00087011" w:rsidDel="00945165">
          <w:delText>k</w:delText>
        </w:r>
        <w:r w:rsidR="00087011" w:rsidDel="00945165">
          <w:delText>t</w:delText>
        </w:r>
        <w:r w:rsidR="00087011" w:rsidRPr="00087011" w:rsidDel="00945165">
          <w:delText xml:space="preserve"> van opgeschoond zaakdossier</w:delText>
        </w:r>
        <w:r w:rsidR="00087011" w:rsidDel="00945165">
          <w:delText xml:space="preserve"> ZAAK-INFORMATIEOBJECT-TYPE’</w:delText>
        </w:r>
        <w:r w:rsidR="0062176B" w:rsidDel="00945165">
          <w:delText>.</w:delText>
        </w:r>
      </w:del>
      <w:ins w:id="103" w:author="Arjan Kloosterboer" w:date="2017-09-19T14:25:00Z">
        <w:r w:rsidR="00945165">
          <w:t xml:space="preserve">We herschrijven de </w:t>
        </w:r>
      </w:ins>
      <w:ins w:id="104" w:author="Arjan Kloosterboer" w:date="2017-09-19T17:10:00Z">
        <w:r w:rsidR="00A45757">
          <w:t xml:space="preserve">namen en </w:t>
        </w:r>
      </w:ins>
      <w:ins w:id="105" w:author="Arjan Kloosterboer" w:date="2017-09-19T14:25:00Z">
        <w:r w:rsidR="00945165">
          <w:t xml:space="preserve">definities van de relatiesoort en relatieklasse, laten de </w:t>
        </w:r>
      </w:ins>
      <w:ins w:id="106" w:author="Arjan Kloosterboer" w:date="2017-09-19T14:26:00Z">
        <w:r w:rsidR="00945165">
          <w:t>attribuutsoorten Selectielijstklasse en Archiefnominatie vervallen</w:t>
        </w:r>
      </w:ins>
      <w:ins w:id="107" w:author="Arjan Kloosterboer" w:date="2017-09-19T14:27:00Z">
        <w:r w:rsidR="00945165">
          <w:t xml:space="preserve"> (uit de relatieklasse) en voegen (daaraan) toe de attribuutsoort Toelichting. </w:t>
        </w:r>
      </w:ins>
    </w:p>
    <w:p w14:paraId="3D8010AD" w14:textId="75C82C00" w:rsidR="00867A88" w:rsidRPr="00867A88" w:rsidRDefault="00B8592F" w:rsidP="0051462B">
      <w:pPr>
        <w:rPr>
          <w:b/>
        </w:rPr>
      </w:pPr>
      <w:r>
        <w:rPr>
          <w:b/>
        </w:rPr>
        <w:t xml:space="preserve">Aanpassing </w:t>
      </w:r>
      <w:r w:rsidR="00867A88" w:rsidRPr="00867A88">
        <w:rPr>
          <w:b/>
        </w:rPr>
        <w:t>RGBZ</w:t>
      </w:r>
    </w:p>
    <w:p w14:paraId="750CA286" w14:textId="709FA189" w:rsidR="00022EE3" w:rsidRDefault="00EA2B61" w:rsidP="0051462B">
      <w:r>
        <w:t xml:space="preserve">Het RGBZ kent nu als gegevens, in dit kader, </w:t>
      </w:r>
      <w:r w:rsidR="00D6143F">
        <w:t xml:space="preserve">onder meer </w:t>
      </w:r>
      <w:r>
        <w:t xml:space="preserve">het resultaat van de zaak </w:t>
      </w:r>
      <w:r w:rsidR="004172F1">
        <w:t>(</w:t>
      </w:r>
      <w:r w:rsidR="00D951CA">
        <w:t xml:space="preserve">‘Resultaatomschrijving’) </w:t>
      </w:r>
      <w:r>
        <w:t xml:space="preserve">en de </w:t>
      </w:r>
      <w:r w:rsidR="00D951CA">
        <w:t>‘Archiefactiedatum’ (datum van vernietiging dan wel overbrenging)</w:t>
      </w:r>
      <w:r>
        <w:t xml:space="preserve">. </w:t>
      </w:r>
      <w:r w:rsidR="00AC1769">
        <w:t xml:space="preserve">Het </w:t>
      </w:r>
      <w:r>
        <w:t xml:space="preserve">resultaat </w:t>
      </w:r>
      <w:ins w:id="108" w:author="Arjan Kloosterboer" w:date="2017-09-19T18:02:00Z">
        <w:r w:rsidR="00372EB2">
          <w:t>wa</w:t>
        </w:r>
      </w:ins>
      <w:del w:id="109" w:author="Arjan Kloosterboer" w:date="2017-09-19T18:02:00Z">
        <w:r w:rsidDel="00372EB2">
          <w:delText>i</w:delText>
        </w:r>
      </w:del>
      <w:r>
        <w:t xml:space="preserve">s nodig om, in combinatie met het zaaktype, </w:t>
      </w:r>
      <w:r w:rsidR="0014115A">
        <w:t xml:space="preserve">het archiefregime (waardering) en de </w:t>
      </w:r>
      <w:r w:rsidR="00D951CA">
        <w:t>archiefactie</w:t>
      </w:r>
      <w:r>
        <w:t xml:space="preserve">datum te kunnen bepalen. </w:t>
      </w:r>
      <w:ins w:id="110" w:author="Arjan Kloosterboer" w:date="2017-09-19T18:03:00Z">
        <w:r w:rsidR="00372EB2">
          <w:t xml:space="preserve">In de Selectielijst is het archiefregime evenwel tevens afhankelijk van de aard van het procesobject. </w:t>
        </w:r>
      </w:ins>
      <w:r>
        <w:t xml:space="preserve">Voorstel is om </w:t>
      </w:r>
      <w:del w:id="111" w:author="Arjan Kloosterboer" w:date="2017-09-19T18:04:00Z">
        <w:r w:rsidDel="00372EB2">
          <w:delText xml:space="preserve">dit </w:delText>
        </w:r>
      </w:del>
      <w:ins w:id="112" w:author="Arjan Kloosterboer" w:date="2017-09-19T18:04:00Z">
        <w:r w:rsidR="00372EB2">
          <w:t xml:space="preserve">een en ander </w:t>
        </w:r>
      </w:ins>
      <w:r>
        <w:t>aan te passen op de specificatie van het laagste niveau van resultaten zoals zojuist toegelicht.</w:t>
      </w:r>
      <w:r w:rsidR="006F6F33">
        <w:t xml:space="preserve"> </w:t>
      </w:r>
      <w:r w:rsidR="0014115A">
        <w:t>Aangezien voorgesteld is om de unieke aanduiding van het RESULTAATTYPE te wijzigen, dient aan de ZAAK de attribuutsoort ‘</w:t>
      </w:r>
      <w:r w:rsidR="00022EE3">
        <w:t>Procesobject</w:t>
      </w:r>
      <w:r w:rsidR="00321FC3">
        <w:t>aard</w:t>
      </w:r>
      <w:r w:rsidR="0014115A">
        <w:t xml:space="preserve">’ toegevoegd te worden. </w:t>
      </w:r>
      <w:del w:id="113" w:author="Arjan Kloosterboer" w:date="2017-09-19T18:05:00Z">
        <w:r w:rsidR="00EC270A" w:rsidDel="00372EB2">
          <w:delText xml:space="preserve">Het archiefregime is immers afhankelijk van zowel het resultaat van de zaak als de aard van het procesobject waarop de zaak betrekking heeft. </w:delText>
        </w:r>
      </w:del>
    </w:p>
    <w:p w14:paraId="59BBDBFD" w14:textId="38ED0BE0" w:rsidR="00DA7ED0" w:rsidRDefault="00E151BC" w:rsidP="0051462B">
      <w:r>
        <w:lastRenderedPageBreak/>
        <w:t>Op basis van waarden van deze attribuutsoorten bij een Zaak kan, bij afronding van die zaak, weliswaar het van toepassing zijnde Resultaattype (en dus archiefregime</w:t>
      </w:r>
      <w:r w:rsidR="00E367E0">
        <w:t>: bewaren of vernietigen</w:t>
      </w:r>
      <w:r>
        <w:t xml:space="preserve">) bepaald worden maar nog niet altijd de vernietigingsdatum. Deze is afhankelijk van de eerder genoemde procestermijn </w:t>
      </w:r>
      <w:r w:rsidR="00022EE3">
        <w:t xml:space="preserve">en de einddatum daarvan is niet altijd bekend bij afronding van de zaak. Om van een gearchiveerde zaak periodiek te kunnen bepalen of de procestermijn inmiddels </w:t>
      </w:r>
      <w:r w:rsidR="00120FCB">
        <w:t>beëindigd</w:t>
      </w:r>
      <w:r w:rsidR="00022EE3">
        <w:t xml:space="preserve"> is, stellen we voor om attribuutsoorten bij de ZAAK op te nemen die het datumkenmerk van het procesobject identificeren waarmee het einde van de geldigheid van het procesobject wordt vastgelegd. Dit betreft het groepattribuutsoort ‘Procesobject’ met als attribuutsoorten </w:t>
      </w:r>
      <w:r w:rsidR="00A41AD9">
        <w:t xml:space="preserve">‘Registratie’, </w:t>
      </w:r>
      <w:r w:rsidR="00022EE3">
        <w:t>‘</w:t>
      </w:r>
      <w:r w:rsidR="00FD3C38">
        <w:t>Objecttype’, ‘Identificatie’ en ‘Datum</w:t>
      </w:r>
      <w:r w:rsidR="00E33979">
        <w:t>kenmerk</w:t>
      </w:r>
      <w:r w:rsidR="00FD3C38">
        <w:t>’.</w:t>
      </w:r>
      <w:r w:rsidR="00A001FA">
        <w:t xml:space="preserve"> </w:t>
      </w:r>
      <w:r w:rsidR="00DA7ED0">
        <w:t xml:space="preserve">Om aan te geven dat de zaak weliswaar gearchiveerd is maar dat de vernietigingsdatum nog niet vastgesteld is omdat de einddatum van de procestermijn nog niet bepaald kan worden, stellen we voor om de enumeratie van de attribuutsoort ‘Archiefstatus’ uit te breiden met de waarde “gearchiveerd (procestermijn onbekend)”. </w:t>
      </w:r>
    </w:p>
    <w:p w14:paraId="45A5E3CC" w14:textId="0E965D87" w:rsidR="00A001FA" w:rsidRDefault="00A001FA" w:rsidP="0051462B">
      <w:r>
        <w:t>In andere gevallen is de vernietigingsdatum weliswaar te bepalen, maar niet altijd op basis van een RGBZ-gegeven. Indien gedurende de behandeling van de zaak de einddatum van het procesobject bekend wordt, dan zal deze onderdeel uit moeten maken van het RGBZ om de vernietigingsdatum te kunnen bepalen</w:t>
      </w:r>
      <w:r w:rsidR="007011B1">
        <w:t xml:space="preserve"> en eenduidig te maken op welke datum de start van de bewaartermijn gebaseerd is</w:t>
      </w:r>
      <w:r>
        <w:t xml:space="preserve">. We stellen voor hiertoe de attribuutsoort ‘Startdatum bewaartermijn’ toe te voegen. </w:t>
      </w:r>
    </w:p>
    <w:p w14:paraId="00C3DB2E" w14:textId="3C69611D" w:rsidR="00FD3C38" w:rsidRDefault="00A001FA" w:rsidP="0051462B">
      <w:r>
        <w:t xml:space="preserve">Verder stellen we voor de </w:t>
      </w:r>
      <w:r w:rsidRPr="00EA4BDF">
        <w:t>groepattribuutsoort</w:t>
      </w:r>
      <w:r>
        <w:t xml:space="preserve"> ‘Selectielijstklasse’ toe te voegen met de attribuutsoorten ‘</w:t>
      </w:r>
      <w:del w:id="114" w:author="Arjan Kloosterboer" w:date="2017-09-19T23:33:00Z">
        <w:r w:rsidDel="00C65D55">
          <w:delText>Versie s</w:delText>
        </w:r>
      </w:del>
      <w:ins w:id="115" w:author="Arjan Kloosterboer" w:date="2017-09-19T23:33:00Z">
        <w:r w:rsidR="00C65D55">
          <w:t>S</w:t>
        </w:r>
      </w:ins>
      <w:r>
        <w:t>electielijst</w:t>
      </w:r>
      <w:ins w:id="116" w:author="Arjan Kloosterboer" w:date="2017-09-19T23:33:00Z">
        <w:r w:rsidR="00C65D55">
          <w:t>-omschrijving</w:t>
        </w:r>
      </w:ins>
      <w:r>
        <w:t xml:space="preserve">’ en </w:t>
      </w:r>
      <w:r w:rsidR="00E2777D">
        <w:t xml:space="preserve">‘Nummer klasse’. Hiermee kan ondubbelzinnig de relatie gelegd worden naar de selectielijstklasse </w:t>
      </w:r>
      <w:ins w:id="117" w:author="Arjan Kloosterboer" w:date="2017-09-19T23:34:00Z">
        <w:r w:rsidR="00EA4BDF">
          <w:t xml:space="preserve">in de gehanteerde selectielijst </w:t>
        </w:r>
      </w:ins>
      <w:r w:rsidR="00E2777D">
        <w:t>waarop het archiefregime gebaseerd is, onafhankel</w:t>
      </w:r>
      <w:r w:rsidR="00DA7ED0">
        <w:t>i</w:t>
      </w:r>
      <w:r w:rsidR="00E2777D">
        <w:t xml:space="preserve">jk van de beschikbaarheid van het zaaktype. </w:t>
      </w:r>
      <w:r>
        <w:t xml:space="preserve">  </w:t>
      </w:r>
    </w:p>
    <w:p w14:paraId="74BC27C9" w14:textId="2D696D14" w:rsidR="00120FCB" w:rsidRDefault="00120FCB" w:rsidP="00120FCB">
      <w:del w:id="118" w:author="Arjan Kloosterboer" w:date="2017-09-20T01:12:00Z">
        <w:r w:rsidDel="00ED3A88">
          <w:delText>Een te bewaren zaakdossier wordt op enig moment overgebracht naar een archiefbewaarplaats. De mogelijkheid bestaat dat het dossier voorafgaand opgeschoond wordt. Dit is vermeld bij het desbetreffende resultaattype in een ZTC2 conform ImZTC (zie hiervoor). Niet ondenkbaar is dat het desbetreffende zaaktype of bijbehorend resultaattype op het moment van overbrengen niet meer bestaat. De informatie over al dan niet opschonen is dan niet meer bekend.</w:delText>
        </w:r>
      </w:del>
      <w:ins w:id="119" w:author="Arjan Kloosterboer" w:date="2017-09-20T01:13:00Z">
        <w:r w:rsidR="00ED3A88">
          <w:t xml:space="preserve">Zoals hiervoor vermeld kan het om redenen van privacy of anderszins van belang zijn bepaalde informatieobjecten </w:t>
        </w:r>
      </w:ins>
      <w:ins w:id="120" w:author="Arjan Kloosterboer" w:date="2017-09-20T01:14:00Z">
        <w:r w:rsidR="00ED3A88">
          <w:t>te vernietigen binnen de archiefactietermijn d.w.z. voor de vernietigings- of overbrengingsdat</w:t>
        </w:r>
      </w:ins>
      <w:ins w:id="121" w:author="Arjan Kloosterboer" w:date="2017-09-20T01:15:00Z">
        <w:r w:rsidR="00ED3A88">
          <w:t>um van het zaakdossier.</w:t>
        </w:r>
      </w:ins>
      <w:r>
        <w:t xml:space="preserve"> We stellen derhalve voor om de </w:t>
      </w:r>
      <w:del w:id="122" w:author="Arjan Kloosterboer" w:date="2017-09-20T01:16:00Z">
        <w:r w:rsidDel="00941CD3">
          <w:delText xml:space="preserve">specificaties in een ZTC2 over het opschonen vast te leggen bij de zaak bij afronding daarvan d.m.v. de </w:delText>
        </w:r>
        <w:r w:rsidR="00AA5EC2" w:rsidDel="00941CD3">
          <w:delText>gr</w:delText>
        </w:r>
        <w:r w:rsidR="00400528" w:rsidDel="00941CD3">
          <w:delText>oep</w:delText>
        </w:r>
        <w:r w:rsidDel="00941CD3">
          <w:delText>attribuutsoort ‘Opschonen’ bij ZAAK</w:delText>
        </w:r>
        <w:r w:rsidR="00400528" w:rsidDel="00941CD3">
          <w:delText xml:space="preserve"> met als </w:delText>
        </w:r>
      </w:del>
      <w:r w:rsidR="00400528">
        <w:t>attribuutsoort</w:t>
      </w:r>
      <w:del w:id="123" w:author="Arjan Kloosterboer" w:date="2017-09-20T01:16:00Z">
        <w:r w:rsidR="00400528" w:rsidDel="00941CD3">
          <w:delText>en ‘Opschoonindicatie’ en ‘Behouden’</w:delText>
        </w:r>
      </w:del>
      <w:ins w:id="124" w:author="Arjan Kloosterboer" w:date="2017-09-20T01:16:00Z">
        <w:r w:rsidR="00941CD3">
          <w:t>’Vernietigingsdatum’ toe te voegen aan de relatiekla</w:t>
        </w:r>
      </w:ins>
      <w:ins w:id="125" w:author="Arjan Kloosterboer" w:date="2017-09-20T01:17:00Z">
        <w:r w:rsidR="00941CD3">
          <w:t>sse ZAAK-INFORMATIEOBJECT-TYPE</w:t>
        </w:r>
      </w:ins>
      <w:r>
        <w:t xml:space="preserve">. </w:t>
      </w:r>
      <w:del w:id="126" w:author="Arjan Kloosterboer" w:date="2017-09-20T01:17:00Z">
        <w:r w:rsidDel="00941CD3">
          <w:delText>Dit bevat, indien van toepassing, de informatie zoals vastgelegd met de attribuutsoort ‘Opsch</w:delText>
        </w:r>
        <w:r w:rsidR="00400528" w:rsidDel="00941CD3">
          <w:delText>o</w:delText>
        </w:r>
        <w:r w:rsidDel="00941CD3">
          <w:delText>on</w:delText>
        </w:r>
        <w:r w:rsidR="00400528" w:rsidDel="00941CD3">
          <w:delText>indicatie</w:delText>
        </w:r>
        <w:r w:rsidDel="00941CD3">
          <w:delText>’</w:delText>
        </w:r>
        <w:r w:rsidR="00400528" w:rsidDel="00941CD3">
          <w:delText xml:space="preserve"> en </w:delText>
        </w:r>
      </w:del>
      <w:ins w:id="127" w:author="Arjan Kloosterboer" w:date="2017-09-20T01:17:00Z">
        <w:r w:rsidR="00941CD3">
          <w:t xml:space="preserve">De vulling van deze </w:t>
        </w:r>
      </w:ins>
      <w:ins w:id="128" w:author="Arjan Kloosterboer" w:date="2017-09-20T01:18:00Z">
        <w:r w:rsidR="00941CD3">
          <w:t xml:space="preserve">attribuutsoort wordt ontleend aan </w:t>
        </w:r>
      </w:ins>
      <w:r w:rsidR="00400528">
        <w:t xml:space="preserve">de relatiesoort ‘RESULTAATTYPE bepaalt </w:t>
      </w:r>
      <w:del w:id="129" w:author="Arjan Kloosterboer" w:date="2017-09-20T01:18:00Z">
        <w:r w:rsidR="00400528" w:rsidDel="00941CD3">
          <w:delText xml:space="preserve">dat </w:delText>
        </w:r>
        <w:r w:rsidR="00400528" w:rsidRPr="00087011" w:rsidDel="00941CD3">
          <w:delText>deel uit ma</w:delText>
        </w:r>
        <w:r w:rsidR="00400528" w:rsidDel="00941CD3">
          <w:delText>a</w:delText>
        </w:r>
        <w:r w:rsidR="00400528" w:rsidRPr="00087011" w:rsidDel="00941CD3">
          <w:delText>k</w:delText>
        </w:r>
        <w:r w:rsidR="00400528" w:rsidDel="00941CD3">
          <w:delText>t</w:delText>
        </w:r>
      </w:del>
      <w:ins w:id="130" w:author="Arjan Kloosterboer" w:date="2017-09-20T01:18:00Z">
        <w:r w:rsidR="00941CD3">
          <w:t>afwijkende vernietigingstermijn</w:t>
        </w:r>
      </w:ins>
      <w:r w:rsidR="00400528" w:rsidRPr="00087011">
        <w:t xml:space="preserve"> van </w:t>
      </w:r>
      <w:del w:id="131" w:author="Arjan Kloosterboer" w:date="2017-09-20T01:18:00Z">
        <w:r w:rsidR="00400528" w:rsidRPr="00087011" w:rsidDel="00941CD3">
          <w:delText>opgeschoond zaakdossier</w:delText>
        </w:r>
        <w:r w:rsidR="00400528" w:rsidDel="00941CD3">
          <w:delText xml:space="preserve"> het </w:delText>
        </w:r>
      </w:del>
      <w:r w:rsidR="00400528">
        <w:t>ZAAK-INFORMATIEOBJECT-TYPE’</w:t>
      </w:r>
      <w:r>
        <w:t xml:space="preserve"> zoals opgenomen bij RESULTAATTYPE in het ImZTC (zie hiervoor).  </w:t>
      </w:r>
    </w:p>
    <w:p w14:paraId="11E69EAF" w14:textId="521E4F3B" w:rsidR="004B79E1" w:rsidRPr="004B79E1" w:rsidRDefault="004B79E1" w:rsidP="00120FCB">
      <w:pPr>
        <w:rPr>
          <w:b/>
        </w:rPr>
      </w:pPr>
      <w:r w:rsidRPr="004B79E1">
        <w:rPr>
          <w:b/>
        </w:rPr>
        <w:t>Afleiden van archiefregime voor een zaak</w:t>
      </w:r>
    </w:p>
    <w:p w14:paraId="6FD2702F" w14:textId="6B3A42C2" w:rsidR="004B79E1" w:rsidRDefault="004B79E1" w:rsidP="00120FCB">
      <w:r>
        <w:t xml:space="preserve">Met de hiervoor onderscheiden kenmerken van zaaktypen (ImZTC) en zaken (RGBZ) kan bij afronding van een zaak het archiefregime voor het zaakdossier bepaald worden. Het betreft de </w:t>
      </w:r>
      <w:r w:rsidR="003D070F">
        <w:t>onderstaan</w:t>
      </w:r>
      <w:r>
        <w:t>de kenmerken.</w:t>
      </w:r>
      <w:r w:rsidR="003D070F">
        <w:t xml:space="preserve"> V.w.b. de ImZTC-kenmerken zijn de waarden hiervan voor de selectielijst-processen opgenomen in </w:t>
      </w:r>
      <w:r w:rsidR="007B2972">
        <w:t xml:space="preserve">een uitbreiding op </w:t>
      </w:r>
      <w:r w:rsidR="003D070F">
        <w:t xml:space="preserve">de specificatie van de selectielijst, zie één van de bijlagen. Het is hiermee eenvoudig te bepalen wat de waarden moeten zijn van de ImZTC-kenmerken voor een specifiek zaaktype. </w:t>
      </w:r>
    </w:p>
    <w:tbl>
      <w:tblPr>
        <w:tblStyle w:val="Tabelraster"/>
        <w:tblW w:w="0" w:type="auto"/>
        <w:tblLayout w:type="fixed"/>
        <w:tblLook w:val="04A0" w:firstRow="1" w:lastRow="0" w:firstColumn="1" w:lastColumn="0" w:noHBand="0" w:noVBand="1"/>
      </w:tblPr>
      <w:tblGrid>
        <w:gridCol w:w="4531"/>
        <w:gridCol w:w="4531"/>
      </w:tblGrid>
      <w:tr w:rsidR="004B79E1" w14:paraId="33CCDD88" w14:textId="77777777" w:rsidTr="00180578">
        <w:tc>
          <w:tcPr>
            <w:tcW w:w="4531" w:type="dxa"/>
            <w:shd w:val="clear" w:color="auto" w:fill="F2F2F2" w:themeFill="background1" w:themeFillShade="F2"/>
          </w:tcPr>
          <w:p w14:paraId="68487D62" w14:textId="2C98C6F5" w:rsidR="004B79E1" w:rsidRPr="004B79E1" w:rsidRDefault="004B79E1" w:rsidP="00180578">
            <w:pPr>
              <w:spacing w:before="0"/>
              <w:rPr>
                <w:b/>
              </w:rPr>
            </w:pPr>
            <w:r w:rsidRPr="004B79E1">
              <w:rPr>
                <w:b/>
              </w:rPr>
              <w:t>ImZTC</w:t>
            </w:r>
          </w:p>
        </w:tc>
        <w:tc>
          <w:tcPr>
            <w:tcW w:w="4531" w:type="dxa"/>
            <w:shd w:val="clear" w:color="auto" w:fill="F2F2F2" w:themeFill="background1" w:themeFillShade="F2"/>
          </w:tcPr>
          <w:p w14:paraId="3FFEFA15" w14:textId="0537DA62" w:rsidR="004B79E1" w:rsidRPr="004B79E1" w:rsidRDefault="008B4DBC" w:rsidP="00180578">
            <w:pPr>
              <w:spacing w:before="0"/>
              <w:rPr>
                <w:b/>
              </w:rPr>
            </w:pPr>
            <w:ins w:id="132" w:author="Arjan Kloosterboer" w:date="2017-09-20T12:22:00Z">
              <w:r>
                <w:rPr>
                  <w:b/>
                </w:rPr>
                <w:t xml:space="preserve">Relatie tot </w:t>
              </w:r>
            </w:ins>
            <w:ins w:id="133" w:author="Arjan Kloosterboer" w:date="2017-09-20T12:25:00Z">
              <w:r>
                <w:rPr>
                  <w:b/>
                </w:rPr>
                <w:t>Selectielijst</w:t>
              </w:r>
            </w:ins>
          </w:p>
        </w:tc>
      </w:tr>
      <w:tr w:rsidR="004B79E1" w14:paraId="35B98397" w14:textId="77777777" w:rsidTr="00A47622">
        <w:tc>
          <w:tcPr>
            <w:tcW w:w="4531" w:type="dxa"/>
          </w:tcPr>
          <w:p w14:paraId="555B8571" w14:textId="39F257FD" w:rsidR="004B79E1" w:rsidRPr="008B4DBC" w:rsidRDefault="004B79E1" w:rsidP="00180578">
            <w:pPr>
              <w:spacing w:before="0"/>
              <w:rPr>
                <w:b/>
                <w:i/>
              </w:rPr>
            </w:pPr>
            <w:r w:rsidRPr="008B4DBC">
              <w:rPr>
                <w:b/>
                <w:i/>
              </w:rPr>
              <w:t>ZAAKTYPE</w:t>
            </w:r>
          </w:p>
        </w:tc>
        <w:tc>
          <w:tcPr>
            <w:tcW w:w="4531" w:type="dxa"/>
          </w:tcPr>
          <w:p w14:paraId="331B347E" w14:textId="134DF981" w:rsidR="004B79E1" w:rsidRPr="00A47622" w:rsidRDefault="00A47622" w:rsidP="00180578">
            <w:pPr>
              <w:spacing w:before="0"/>
            </w:pPr>
            <w:ins w:id="134" w:author="Arjan Kloosterboer" w:date="2017-09-20T12:31:00Z">
              <w:r>
                <w:t>Afgeleid van één of meer procestypen</w:t>
              </w:r>
            </w:ins>
          </w:p>
        </w:tc>
      </w:tr>
      <w:tr w:rsidR="008B4DBC" w14:paraId="144C1B85" w14:textId="77777777" w:rsidTr="00A47622">
        <w:tc>
          <w:tcPr>
            <w:tcW w:w="4531" w:type="dxa"/>
          </w:tcPr>
          <w:p w14:paraId="1C60ECD7" w14:textId="04B79F1E" w:rsidR="008B4DBC" w:rsidRDefault="008B4DBC" w:rsidP="00180578">
            <w:pPr>
              <w:spacing w:before="0"/>
            </w:pPr>
            <w:r>
              <w:lastRenderedPageBreak/>
              <w:t>Naam procestype</w:t>
            </w:r>
          </w:p>
        </w:tc>
        <w:tc>
          <w:tcPr>
            <w:tcW w:w="4531" w:type="dxa"/>
          </w:tcPr>
          <w:p w14:paraId="4D6AC673" w14:textId="7AF7DB85" w:rsidR="008B4DBC" w:rsidRDefault="00A47622" w:rsidP="00180578">
            <w:pPr>
              <w:spacing w:before="0"/>
            </w:pPr>
            <w:ins w:id="135" w:author="Arjan Kloosterboer" w:date="2017-09-20T12:32:00Z">
              <w:r>
                <w:t>Procestypenaam</w:t>
              </w:r>
            </w:ins>
          </w:p>
        </w:tc>
      </w:tr>
      <w:tr w:rsidR="008B4DBC" w14:paraId="34B6F894" w14:textId="77777777" w:rsidTr="00A47622">
        <w:tc>
          <w:tcPr>
            <w:tcW w:w="4531" w:type="dxa"/>
          </w:tcPr>
          <w:p w14:paraId="5733AA6B" w14:textId="3E337BF0" w:rsidR="008B4DBC" w:rsidRDefault="008B4DBC" w:rsidP="00180578">
            <w:pPr>
              <w:spacing w:before="0"/>
            </w:pPr>
            <w:r>
              <w:t>Nummer procestype</w:t>
            </w:r>
          </w:p>
        </w:tc>
        <w:tc>
          <w:tcPr>
            <w:tcW w:w="4531" w:type="dxa"/>
          </w:tcPr>
          <w:p w14:paraId="741DC261" w14:textId="58E0F1F2" w:rsidR="008B4DBC" w:rsidRDefault="00A47622" w:rsidP="00180578">
            <w:pPr>
              <w:spacing w:before="0"/>
            </w:pPr>
            <w:ins w:id="136" w:author="Arjan Kloosterboer" w:date="2017-09-20T12:32:00Z">
              <w:r>
                <w:t>Procestypenummer</w:t>
              </w:r>
            </w:ins>
          </w:p>
        </w:tc>
      </w:tr>
      <w:tr w:rsidR="008B4DBC" w14:paraId="0E6E9502" w14:textId="77777777" w:rsidTr="00A47622">
        <w:tc>
          <w:tcPr>
            <w:tcW w:w="4531" w:type="dxa"/>
          </w:tcPr>
          <w:p w14:paraId="6E981A1E" w14:textId="1F7E2376" w:rsidR="008B4DBC" w:rsidRDefault="008B4DBC" w:rsidP="00180578">
            <w:pPr>
              <w:spacing w:before="0"/>
            </w:pPr>
            <w:r>
              <w:t>Procesobjecttype</w:t>
            </w:r>
          </w:p>
        </w:tc>
        <w:tc>
          <w:tcPr>
            <w:tcW w:w="4531" w:type="dxa"/>
          </w:tcPr>
          <w:p w14:paraId="5C2EE75C" w14:textId="1F24B8BC" w:rsidR="008B4DBC" w:rsidRDefault="00A47622" w:rsidP="00180578">
            <w:pPr>
              <w:spacing w:before="0"/>
            </w:pPr>
            <w:ins w:id="137" w:author="Arjan Kloosterboer" w:date="2017-09-20T12:32:00Z">
              <w:r>
                <w:t>P</w:t>
              </w:r>
            </w:ins>
            <w:ins w:id="138" w:author="Arjan Kloosterboer" w:date="2017-09-20T12:33:00Z">
              <w:r>
                <w:t>rocesobject</w:t>
              </w:r>
            </w:ins>
          </w:p>
        </w:tc>
      </w:tr>
      <w:tr w:rsidR="008B4DBC" w14:paraId="52C1D421" w14:textId="77777777" w:rsidTr="00A47622">
        <w:tc>
          <w:tcPr>
            <w:tcW w:w="4531" w:type="dxa"/>
          </w:tcPr>
          <w:p w14:paraId="14D3AC02" w14:textId="2F658ABD" w:rsidR="008B4DBC" w:rsidRDefault="008B4DBC" w:rsidP="00180578">
            <w:pPr>
              <w:spacing w:before="0"/>
            </w:pPr>
            <w:ins w:id="139" w:author="Arjan Kloosterboer" w:date="2017-09-19T13:05:00Z">
              <w:r>
                <w:t>Selectielijst-omschrijving</w:t>
              </w:r>
            </w:ins>
          </w:p>
        </w:tc>
        <w:tc>
          <w:tcPr>
            <w:tcW w:w="4531" w:type="dxa"/>
          </w:tcPr>
          <w:p w14:paraId="177A880B" w14:textId="74CAF84B" w:rsidR="008B4DBC" w:rsidRDefault="00A47622" w:rsidP="00180578">
            <w:pPr>
              <w:spacing w:before="0"/>
            </w:pPr>
            <w:ins w:id="140" w:author="Arjan Kloosterboer" w:date="2017-09-20T12:33:00Z">
              <w:r>
                <w:t xml:space="preserve">Titel </w:t>
              </w:r>
            </w:ins>
            <w:ins w:id="141" w:author="Arjan Kloosterboer" w:date="2017-09-20T12:34:00Z">
              <w:r>
                <w:t xml:space="preserve">en versie </w:t>
              </w:r>
            </w:ins>
            <w:ins w:id="142" w:author="Arjan Kloosterboer" w:date="2017-09-20T12:33:00Z">
              <w:r>
                <w:t>van de selectielijst (i</w:t>
              </w:r>
            </w:ins>
            <w:ins w:id="143" w:author="Arjan Kloosterboer" w:date="2017-09-20T12:34:00Z">
              <w:r>
                <w:t xml:space="preserve">.c. “Selectielijst </w:t>
              </w:r>
            </w:ins>
            <w:ins w:id="144" w:author="Arjan Kloosterboer" w:date="2017-09-20T12:33:00Z">
              <w:r>
                <w:t>gemeenten en</w:t>
              </w:r>
            </w:ins>
            <w:r>
              <w:t xml:space="preserve"> </w:t>
            </w:r>
            <w:ins w:id="145" w:author="Arjan Kloosterboer" w:date="2017-09-20T12:33:00Z">
              <w:r>
                <w:t xml:space="preserve">intergemeentelijke organen </w:t>
              </w:r>
            </w:ins>
            <w:ins w:id="146" w:author="Arjan Kloosterboer" w:date="2017-09-20T12:34:00Z">
              <w:r>
                <w:t>2</w:t>
              </w:r>
            </w:ins>
            <w:ins w:id="147" w:author="Arjan Kloosterboer" w:date="2017-09-20T12:33:00Z">
              <w:r>
                <w:t>017</w:t>
              </w:r>
            </w:ins>
            <w:ins w:id="148" w:author="Arjan Kloosterboer" w:date="2017-09-20T12:34:00Z">
              <w:r>
                <w:t>”</w:t>
              </w:r>
            </w:ins>
          </w:p>
        </w:tc>
      </w:tr>
      <w:tr w:rsidR="008B4DBC" w14:paraId="2A33D5CE" w14:textId="77777777" w:rsidTr="00A47622">
        <w:tc>
          <w:tcPr>
            <w:tcW w:w="4531" w:type="dxa"/>
          </w:tcPr>
          <w:p w14:paraId="4D54596C" w14:textId="19A2392D" w:rsidR="008B4DBC" w:rsidRPr="008B4DBC" w:rsidRDefault="008B4DBC" w:rsidP="00180578">
            <w:pPr>
              <w:spacing w:before="0"/>
              <w:rPr>
                <w:b/>
              </w:rPr>
            </w:pPr>
            <w:r w:rsidRPr="008B4DBC">
              <w:rPr>
                <w:b/>
                <w:i/>
              </w:rPr>
              <w:t>RESULTAATTYPE</w:t>
            </w:r>
          </w:p>
        </w:tc>
        <w:tc>
          <w:tcPr>
            <w:tcW w:w="4531" w:type="dxa"/>
          </w:tcPr>
          <w:p w14:paraId="37F76D96" w14:textId="51E1EEA5" w:rsidR="008B4DBC" w:rsidRDefault="00A47622" w:rsidP="00180578">
            <w:pPr>
              <w:spacing w:before="0"/>
            </w:pPr>
            <w:ins w:id="149" w:author="Arjan Kloosterboer" w:date="2017-09-20T12:35:00Z">
              <w:r>
                <w:t>Afgeleid van een klasse bij een procestype in de selectielijst</w:t>
              </w:r>
            </w:ins>
          </w:p>
        </w:tc>
      </w:tr>
      <w:tr w:rsidR="008B4DBC" w14:paraId="078D5365" w14:textId="77777777" w:rsidTr="00A47622">
        <w:tc>
          <w:tcPr>
            <w:tcW w:w="4531" w:type="dxa"/>
          </w:tcPr>
          <w:p w14:paraId="6E2384DE" w14:textId="6C420891" w:rsidR="008B4DBC" w:rsidRDefault="008B4DBC" w:rsidP="00180578">
            <w:pPr>
              <w:spacing w:before="0"/>
            </w:pPr>
            <w:r w:rsidRPr="008B4DBC">
              <w:t>Omschrijving</w:t>
            </w:r>
          </w:p>
        </w:tc>
        <w:tc>
          <w:tcPr>
            <w:tcW w:w="4531" w:type="dxa"/>
          </w:tcPr>
          <w:p w14:paraId="63AD39BF" w14:textId="67729C7F" w:rsidR="008B4DBC" w:rsidRDefault="00A47622" w:rsidP="00180578">
            <w:pPr>
              <w:spacing w:before="0"/>
            </w:pPr>
            <w:ins w:id="150" w:author="Arjan Kloosterboer" w:date="2017-09-20T12:36:00Z">
              <w:r>
                <w:t>Resultaat</w:t>
              </w:r>
            </w:ins>
          </w:p>
        </w:tc>
      </w:tr>
      <w:tr w:rsidR="008B4DBC" w14:paraId="20E89195" w14:textId="77777777" w:rsidTr="00A47622">
        <w:tc>
          <w:tcPr>
            <w:tcW w:w="4531" w:type="dxa"/>
          </w:tcPr>
          <w:p w14:paraId="103DF67B" w14:textId="1525BECC" w:rsidR="008B4DBC" w:rsidRPr="008B4DBC" w:rsidRDefault="008B4DBC" w:rsidP="00180578">
            <w:pPr>
              <w:spacing w:before="0"/>
            </w:pPr>
            <w:r w:rsidRPr="008B4DBC">
              <w:t>Procesobjectaard</w:t>
            </w:r>
          </w:p>
        </w:tc>
        <w:tc>
          <w:tcPr>
            <w:tcW w:w="4531" w:type="dxa"/>
          </w:tcPr>
          <w:p w14:paraId="34259597" w14:textId="57685CAA" w:rsidR="008B4DBC" w:rsidRDefault="00A47622" w:rsidP="00180578">
            <w:pPr>
              <w:spacing w:before="0"/>
            </w:pPr>
            <w:ins w:id="151" w:author="Arjan Kloosterboer" w:date="2017-09-20T12:36:00Z">
              <w:r>
                <w:t>Omschrijving</w:t>
              </w:r>
            </w:ins>
          </w:p>
        </w:tc>
      </w:tr>
      <w:tr w:rsidR="008B4DBC" w14:paraId="349387C7" w14:textId="77777777" w:rsidTr="00A47622">
        <w:tc>
          <w:tcPr>
            <w:tcW w:w="4531" w:type="dxa"/>
          </w:tcPr>
          <w:p w14:paraId="154E7635" w14:textId="1ACCB08A" w:rsidR="008B4DBC" w:rsidRPr="008B4DBC" w:rsidRDefault="008B4DBC" w:rsidP="00180578">
            <w:pPr>
              <w:spacing w:before="0"/>
            </w:pPr>
            <w:r w:rsidRPr="008B4DBC">
              <w:t>Indicatie generiek</w:t>
            </w:r>
          </w:p>
        </w:tc>
        <w:tc>
          <w:tcPr>
            <w:tcW w:w="4531" w:type="dxa"/>
          </w:tcPr>
          <w:p w14:paraId="7E19886C" w14:textId="6ACDC5C7" w:rsidR="008B4DBC" w:rsidRDefault="00A47622" w:rsidP="00180578">
            <w:pPr>
              <w:spacing w:before="0"/>
            </w:pPr>
            <w:ins w:id="152" w:author="Arjan Kloosterboer" w:date="2017-09-20T12:37:00Z">
              <w:r>
                <w:t>Afgeleid van Generiek / Specifiek</w:t>
              </w:r>
            </w:ins>
          </w:p>
        </w:tc>
      </w:tr>
      <w:tr w:rsidR="008B4DBC" w14:paraId="3B5377B7" w14:textId="77777777" w:rsidTr="00A47622">
        <w:tc>
          <w:tcPr>
            <w:tcW w:w="4531" w:type="dxa"/>
          </w:tcPr>
          <w:p w14:paraId="3209CD6C" w14:textId="0C247CFA" w:rsidR="008B4DBC" w:rsidRPr="008B4DBC" w:rsidRDefault="008B4DBC" w:rsidP="00180578">
            <w:pPr>
              <w:spacing w:before="0"/>
            </w:pPr>
            <w:r w:rsidRPr="008B4DBC">
              <w:t>Selectielijstklasse</w:t>
            </w:r>
          </w:p>
        </w:tc>
        <w:tc>
          <w:tcPr>
            <w:tcW w:w="4531" w:type="dxa"/>
          </w:tcPr>
          <w:p w14:paraId="3D1A76FC" w14:textId="11400AFC" w:rsidR="008B4DBC" w:rsidRDefault="00A47622" w:rsidP="00180578">
            <w:pPr>
              <w:spacing w:before="0"/>
            </w:pPr>
            <w:ins w:id="153" w:author="Arjan Kloosterboer" w:date="2017-09-20T12:38:00Z">
              <w:r>
                <w:t>Nr.</w:t>
              </w:r>
            </w:ins>
          </w:p>
        </w:tc>
      </w:tr>
      <w:tr w:rsidR="008B4DBC" w14:paraId="28FA071C" w14:textId="77777777" w:rsidTr="00A47622">
        <w:tc>
          <w:tcPr>
            <w:tcW w:w="4531" w:type="dxa"/>
          </w:tcPr>
          <w:p w14:paraId="4737A684" w14:textId="1AEF7A64" w:rsidR="008B4DBC" w:rsidRPr="008B4DBC" w:rsidRDefault="008B4DBC" w:rsidP="00180578">
            <w:pPr>
              <w:spacing w:before="0"/>
            </w:pPr>
            <w:r w:rsidRPr="008B4DBC">
              <w:t>Procestermijnduur</w:t>
            </w:r>
          </w:p>
        </w:tc>
        <w:tc>
          <w:tcPr>
            <w:tcW w:w="4531" w:type="dxa"/>
          </w:tcPr>
          <w:p w14:paraId="3CFBF530" w14:textId="2F641127" w:rsidR="008B4DBC" w:rsidRDefault="00882CCC" w:rsidP="00180578">
            <w:pPr>
              <w:spacing w:before="0"/>
            </w:pPr>
            <w:ins w:id="154" w:author="Arjan Kloosterboer" w:date="2017-09-20T12:38:00Z">
              <w:r>
                <w:t>Procestermijn</w:t>
              </w:r>
            </w:ins>
          </w:p>
        </w:tc>
      </w:tr>
      <w:tr w:rsidR="008B4DBC" w14:paraId="0CC98A6A" w14:textId="77777777" w:rsidTr="00A47622">
        <w:tc>
          <w:tcPr>
            <w:tcW w:w="4531" w:type="dxa"/>
          </w:tcPr>
          <w:p w14:paraId="3A6ED947" w14:textId="2ACFCCBE" w:rsidR="008B4DBC" w:rsidRPr="008B4DBC" w:rsidRDefault="008B4DBC" w:rsidP="00180578">
            <w:pPr>
              <w:spacing w:before="0"/>
            </w:pPr>
            <w:r w:rsidRPr="008B4DBC">
              <w:t>Archiefnominatie</w:t>
            </w:r>
          </w:p>
        </w:tc>
        <w:tc>
          <w:tcPr>
            <w:tcW w:w="4531" w:type="dxa"/>
          </w:tcPr>
          <w:p w14:paraId="49924E10" w14:textId="5D2E9683" w:rsidR="008B4DBC" w:rsidRDefault="00882CCC" w:rsidP="00180578">
            <w:pPr>
              <w:spacing w:before="0"/>
            </w:pPr>
            <w:ins w:id="155" w:author="Arjan Kloosterboer" w:date="2017-09-20T12:38:00Z">
              <w:r>
                <w:t>Waardering</w:t>
              </w:r>
            </w:ins>
          </w:p>
        </w:tc>
      </w:tr>
      <w:tr w:rsidR="008B4DBC" w14:paraId="6C6C8AAC" w14:textId="77777777" w:rsidTr="00A47622">
        <w:tc>
          <w:tcPr>
            <w:tcW w:w="4531" w:type="dxa"/>
          </w:tcPr>
          <w:p w14:paraId="7A3F7BB0" w14:textId="1B10D3DC" w:rsidR="008B4DBC" w:rsidRPr="008B4DBC" w:rsidRDefault="008B4DBC" w:rsidP="00180578">
            <w:pPr>
              <w:spacing w:before="0"/>
            </w:pPr>
            <w:r w:rsidRPr="008B4DBC">
              <w:t>Archiefactietermijn</w:t>
            </w:r>
          </w:p>
        </w:tc>
        <w:tc>
          <w:tcPr>
            <w:tcW w:w="4531" w:type="dxa"/>
          </w:tcPr>
          <w:p w14:paraId="7078FC1B" w14:textId="1E5DD810" w:rsidR="008B4DBC" w:rsidRDefault="00882CCC" w:rsidP="00180578">
            <w:pPr>
              <w:spacing w:before="0"/>
            </w:pPr>
            <w:ins w:id="156" w:author="Arjan Kloosterboer" w:date="2017-09-20T12:40:00Z">
              <w:r>
                <w:t xml:space="preserve">Bij ‘Vernietigen’ de </w:t>
              </w:r>
            </w:ins>
            <w:ins w:id="157" w:author="Arjan Kloosterboer" w:date="2017-09-20T12:39:00Z">
              <w:r>
                <w:t>Bewaartermijn</w:t>
              </w:r>
            </w:ins>
            <w:ins w:id="158" w:author="Arjan Kloosterboer" w:date="2017-09-20T12:40:00Z">
              <w:r>
                <w:t>,</w:t>
              </w:r>
            </w:ins>
            <w:ins w:id="159" w:author="Arjan Kloosterboer" w:date="2017-09-20T12:39:00Z">
              <w:r>
                <w:t xml:space="preserve"> bij ‘Bewaren’ de overbrengingstermijn (niet in Selectielijst)</w:t>
              </w:r>
            </w:ins>
          </w:p>
        </w:tc>
      </w:tr>
      <w:tr w:rsidR="007C5FAC" w14:paraId="1618CF79" w14:textId="77777777" w:rsidTr="00882CCC">
        <w:trPr>
          <w:trHeight w:val="1678"/>
        </w:trPr>
        <w:tc>
          <w:tcPr>
            <w:tcW w:w="4531" w:type="dxa"/>
          </w:tcPr>
          <w:p w14:paraId="468B6B8E" w14:textId="77777777" w:rsidR="007C5FAC" w:rsidRPr="008B4DBC" w:rsidRDefault="007C5FAC" w:rsidP="00180578">
            <w:pPr>
              <w:spacing w:before="0"/>
            </w:pPr>
            <w:r w:rsidRPr="008B4DBC">
              <w:t>Brondatum archiefprocedure</w:t>
            </w:r>
          </w:p>
          <w:p w14:paraId="6DA9F7E1" w14:textId="77777777" w:rsidR="007C5FAC" w:rsidRPr="008B4DBC" w:rsidRDefault="007C5FAC" w:rsidP="00180578">
            <w:pPr>
              <w:spacing w:before="0"/>
            </w:pPr>
            <w:r w:rsidRPr="008B4DBC">
              <w:t>- Afleidingswijze</w:t>
            </w:r>
          </w:p>
          <w:p w14:paraId="2C977604" w14:textId="77777777" w:rsidR="007C5FAC" w:rsidRPr="008B4DBC" w:rsidRDefault="007C5FAC" w:rsidP="00180578">
            <w:pPr>
              <w:spacing w:before="0"/>
            </w:pPr>
            <w:r w:rsidRPr="008B4DBC">
              <w:t>- Registratie</w:t>
            </w:r>
          </w:p>
          <w:p w14:paraId="499733EC" w14:textId="77777777" w:rsidR="007C5FAC" w:rsidRPr="008B4DBC" w:rsidRDefault="007C5FAC" w:rsidP="00180578">
            <w:pPr>
              <w:spacing w:before="0"/>
            </w:pPr>
            <w:r w:rsidRPr="008B4DBC">
              <w:t>- Objecttype</w:t>
            </w:r>
          </w:p>
          <w:p w14:paraId="48AFAE9D" w14:textId="77777777" w:rsidR="007C5FAC" w:rsidRPr="008B4DBC" w:rsidRDefault="007C5FAC" w:rsidP="00180578">
            <w:pPr>
              <w:spacing w:before="0"/>
            </w:pPr>
            <w:r w:rsidRPr="008B4DBC">
              <w:t>- Datumkenmerk</w:t>
            </w:r>
          </w:p>
          <w:p w14:paraId="75C2988E" w14:textId="16CA9AA0" w:rsidR="007C5FAC" w:rsidRPr="008B4DBC" w:rsidRDefault="007C5FAC" w:rsidP="00180578">
            <w:pPr>
              <w:spacing w:before="0"/>
            </w:pPr>
            <w:r w:rsidRPr="008B4DBC">
              <w:t>- Einddatum bekend</w:t>
            </w:r>
          </w:p>
        </w:tc>
        <w:tc>
          <w:tcPr>
            <w:tcW w:w="4531" w:type="dxa"/>
            <w:vMerge w:val="restart"/>
          </w:tcPr>
          <w:p w14:paraId="45638602" w14:textId="6F15D8AF" w:rsidR="007C5FAC" w:rsidRDefault="007C5FAC" w:rsidP="00180578">
            <w:pPr>
              <w:spacing w:before="0"/>
            </w:pPr>
            <w:ins w:id="160" w:author="Arjan Kloosterboer" w:date="2017-09-20T12:42:00Z">
              <w:r>
                <w:t>Afleiden uit de vermeldingen in Procestermijn en Omschr</w:t>
              </w:r>
            </w:ins>
            <w:ins w:id="161" w:author="Arjan Kloosterboer" w:date="2017-09-20T12:43:00Z">
              <w:r>
                <w:t>ijving</w:t>
              </w:r>
            </w:ins>
            <w:ins w:id="162" w:author="Arjan Kloosterboer" w:date="2017-09-20T12:52:00Z">
              <w:r>
                <w:t xml:space="preserve"> (en uit de categorieën A t/m E)</w:t>
              </w:r>
            </w:ins>
          </w:p>
        </w:tc>
      </w:tr>
      <w:tr w:rsidR="007C5FAC" w14:paraId="33A7A581" w14:textId="18558A06" w:rsidTr="00A47622">
        <w:tc>
          <w:tcPr>
            <w:tcW w:w="4531" w:type="dxa"/>
          </w:tcPr>
          <w:p w14:paraId="01F1B28B" w14:textId="47954E20" w:rsidR="007C5FAC" w:rsidRPr="008B4DBC" w:rsidRDefault="007C5FAC" w:rsidP="00180578">
            <w:pPr>
              <w:spacing w:before="0"/>
            </w:pPr>
            <w:del w:id="163" w:author="Arjan Kloosterboer" w:date="2017-09-20T12:49:00Z">
              <w:r w:rsidRPr="008B4DBC" w:rsidDel="007C5FAC">
                <w:delText>Opschoonindicatie</w:delText>
              </w:r>
            </w:del>
          </w:p>
        </w:tc>
        <w:tc>
          <w:tcPr>
            <w:tcW w:w="4531" w:type="dxa"/>
            <w:vMerge/>
          </w:tcPr>
          <w:p w14:paraId="305B2503" w14:textId="7120F4A0" w:rsidR="007C5FAC" w:rsidRDefault="007C5FAC" w:rsidP="00180578">
            <w:pPr>
              <w:spacing w:before="0"/>
            </w:pPr>
          </w:p>
        </w:tc>
      </w:tr>
      <w:tr w:rsidR="007C5FAC" w14:paraId="6C617E69" w14:textId="77777777" w:rsidTr="00A47622">
        <w:tc>
          <w:tcPr>
            <w:tcW w:w="4531" w:type="dxa"/>
          </w:tcPr>
          <w:p w14:paraId="52230BF5" w14:textId="733B6E6A" w:rsidR="007C5FAC" w:rsidRPr="008B4DBC" w:rsidDel="00765B4D" w:rsidRDefault="007C5FAC" w:rsidP="00180578">
            <w:pPr>
              <w:spacing w:before="0"/>
            </w:pPr>
            <w:r w:rsidRPr="008B4DBC">
              <w:t>RESULTAATTYPE heeft … relevant ZAAKOBJECTTYPE</w:t>
            </w:r>
          </w:p>
        </w:tc>
        <w:tc>
          <w:tcPr>
            <w:tcW w:w="4531" w:type="dxa"/>
            <w:vMerge/>
          </w:tcPr>
          <w:p w14:paraId="258EA520" w14:textId="77777777" w:rsidR="007C5FAC" w:rsidRDefault="007C5FAC" w:rsidP="00180578">
            <w:pPr>
              <w:spacing w:before="0"/>
            </w:pPr>
          </w:p>
        </w:tc>
      </w:tr>
      <w:tr w:rsidR="008B4DBC" w14:paraId="40569FDC" w14:textId="77777777" w:rsidTr="00A47622">
        <w:tc>
          <w:tcPr>
            <w:tcW w:w="4531" w:type="dxa"/>
          </w:tcPr>
          <w:p w14:paraId="3085432A" w14:textId="563F8420" w:rsidR="008B4DBC" w:rsidRPr="008B4DBC" w:rsidRDefault="008B4DBC" w:rsidP="00180578">
            <w:pPr>
              <w:spacing w:before="0"/>
            </w:pPr>
            <w:r w:rsidRPr="008B4DBC">
              <w:t xml:space="preserve">RESULTAATTYPE bepaalt </w:t>
            </w:r>
            <w:ins w:id="164" w:author="Arjan Kloosterboer" w:date="2017-09-19T17:13:00Z">
              <w:r w:rsidRPr="008B4DBC">
                <w:t>afwijkende vernietigingstermijn van</w:t>
              </w:r>
            </w:ins>
            <w:del w:id="165" w:author="Arjan Kloosterboer" w:date="2017-09-19T17:13:00Z">
              <w:r w:rsidRPr="008B4DBC" w:rsidDel="00765B4D">
                <w:delText>dat deel uit maakt van opgeschoond zaakdossier</w:delText>
              </w:r>
            </w:del>
            <w:r w:rsidRPr="008B4DBC">
              <w:t xml:space="preserve"> ZAAK-INFORMATIEOBJECT-TYPE</w:t>
            </w:r>
          </w:p>
        </w:tc>
        <w:tc>
          <w:tcPr>
            <w:tcW w:w="4531" w:type="dxa"/>
          </w:tcPr>
          <w:p w14:paraId="036E7A4D" w14:textId="20881129" w:rsidR="008B4DBC" w:rsidRDefault="007C5FAC" w:rsidP="00180578">
            <w:pPr>
              <w:spacing w:before="0"/>
            </w:pPr>
            <w:ins w:id="166" w:author="Arjan Kloosterboer" w:date="2017-09-20T12:51:00Z">
              <w:r>
                <w:t>Afleiden uit Waardering = “</w:t>
              </w:r>
              <w:r w:rsidRPr="007C5FAC">
                <w:t>Bewaren met uitzondering</w:t>
              </w:r>
              <w:r>
                <w:t>”</w:t>
              </w:r>
            </w:ins>
          </w:p>
        </w:tc>
      </w:tr>
    </w:tbl>
    <w:p w14:paraId="02F38729" w14:textId="77777777" w:rsidR="008B4DBC" w:rsidRDefault="008B4DBC" w:rsidP="00180578">
      <w:pPr>
        <w:spacing w:before="0"/>
      </w:pPr>
    </w:p>
    <w:tbl>
      <w:tblPr>
        <w:tblStyle w:val="Tabelraster"/>
        <w:tblW w:w="0" w:type="auto"/>
        <w:tblLayout w:type="fixed"/>
        <w:tblLook w:val="04A0" w:firstRow="1" w:lastRow="0" w:firstColumn="1" w:lastColumn="0" w:noHBand="0" w:noVBand="1"/>
      </w:tblPr>
      <w:tblGrid>
        <w:gridCol w:w="4531"/>
        <w:gridCol w:w="4531"/>
      </w:tblGrid>
      <w:tr w:rsidR="00E55CFE" w14:paraId="0CDB3A9E" w14:textId="77777777" w:rsidTr="00180578">
        <w:tc>
          <w:tcPr>
            <w:tcW w:w="4531" w:type="dxa"/>
            <w:shd w:val="clear" w:color="auto" w:fill="F2F2F2" w:themeFill="background1" w:themeFillShade="F2"/>
          </w:tcPr>
          <w:p w14:paraId="0CBC1FFF" w14:textId="707781AA" w:rsidR="00E55CFE" w:rsidRPr="008B4DBC" w:rsidRDefault="00E55CFE" w:rsidP="00180578">
            <w:pPr>
              <w:spacing w:before="0"/>
              <w:rPr>
                <w:b/>
              </w:rPr>
            </w:pPr>
            <w:r w:rsidRPr="008B4DBC">
              <w:rPr>
                <w:b/>
              </w:rPr>
              <w:t>RGBZ</w:t>
            </w:r>
          </w:p>
        </w:tc>
        <w:tc>
          <w:tcPr>
            <w:tcW w:w="4531" w:type="dxa"/>
            <w:shd w:val="clear" w:color="auto" w:fill="F2F2F2" w:themeFill="background1" w:themeFillShade="F2"/>
          </w:tcPr>
          <w:p w14:paraId="28241F8D" w14:textId="54A5DAD7" w:rsidR="00E55CFE" w:rsidRPr="008B4DBC" w:rsidRDefault="00773943" w:rsidP="00180578">
            <w:pPr>
              <w:spacing w:before="0"/>
              <w:rPr>
                <w:b/>
              </w:rPr>
            </w:pPr>
            <w:ins w:id="167" w:author="Arjan Kloosterboer" w:date="2017-09-20T12:29:00Z">
              <w:r w:rsidRPr="008B4DBC">
                <w:rPr>
                  <w:b/>
                </w:rPr>
                <w:t>Relatie tot ImZTC</w:t>
              </w:r>
            </w:ins>
            <w:ins w:id="168" w:author="Arjan Kloosterboer" w:date="2017-09-20T12:57:00Z">
              <w:r w:rsidR="00584C09">
                <w:rPr>
                  <w:b/>
                </w:rPr>
                <w:t xml:space="preserve">, afleiden van: </w:t>
              </w:r>
            </w:ins>
          </w:p>
        </w:tc>
      </w:tr>
      <w:tr w:rsidR="00E55CFE" w14:paraId="0A94CBA5" w14:textId="77777777" w:rsidTr="008B4DBC">
        <w:tc>
          <w:tcPr>
            <w:tcW w:w="4531" w:type="dxa"/>
          </w:tcPr>
          <w:p w14:paraId="18BD8B8C" w14:textId="6F3B2224" w:rsidR="00E55CFE" w:rsidRPr="008B4DBC" w:rsidRDefault="00E55CFE" w:rsidP="00180578">
            <w:pPr>
              <w:spacing w:before="0"/>
              <w:rPr>
                <w:b/>
                <w:i/>
              </w:rPr>
            </w:pPr>
            <w:r w:rsidRPr="008B4DBC">
              <w:rPr>
                <w:b/>
                <w:i/>
              </w:rPr>
              <w:t>ZAAK</w:t>
            </w:r>
          </w:p>
        </w:tc>
        <w:tc>
          <w:tcPr>
            <w:tcW w:w="4531" w:type="dxa"/>
          </w:tcPr>
          <w:p w14:paraId="3A9F4131" w14:textId="77777777" w:rsidR="00E55CFE" w:rsidRDefault="00E55CFE" w:rsidP="00180578">
            <w:pPr>
              <w:spacing w:before="0"/>
            </w:pPr>
          </w:p>
        </w:tc>
      </w:tr>
      <w:tr w:rsidR="008B4DBC" w14:paraId="1E87287D" w14:textId="77777777" w:rsidTr="008B4DBC">
        <w:trPr>
          <w:trHeight w:val="24"/>
        </w:trPr>
        <w:tc>
          <w:tcPr>
            <w:tcW w:w="4531" w:type="dxa"/>
          </w:tcPr>
          <w:p w14:paraId="5E94D929" w14:textId="55715400" w:rsidR="008B4DBC" w:rsidRDefault="008B4DBC" w:rsidP="00180578">
            <w:pPr>
              <w:spacing w:before="0"/>
            </w:pPr>
            <w:r w:rsidRPr="008B4DBC">
              <w:t>Resultaatomschrijving</w:t>
            </w:r>
          </w:p>
        </w:tc>
        <w:tc>
          <w:tcPr>
            <w:tcW w:w="4531" w:type="dxa"/>
          </w:tcPr>
          <w:p w14:paraId="47262C88" w14:textId="522AD92F" w:rsidR="008B4DBC" w:rsidRDefault="00584C09" w:rsidP="00180578">
            <w:pPr>
              <w:spacing w:before="0"/>
            </w:pPr>
            <w:ins w:id="169" w:author="Arjan Kloosterboer" w:date="2017-09-20T12:54:00Z">
              <w:r>
                <w:t>RESULTAATTYPE . Omschrijving</w:t>
              </w:r>
            </w:ins>
          </w:p>
        </w:tc>
      </w:tr>
      <w:tr w:rsidR="008B4DBC" w14:paraId="2F1C5259" w14:textId="77777777" w:rsidTr="008B4DBC">
        <w:trPr>
          <w:trHeight w:val="20"/>
        </w:trPr>
        <w:tc>
          <w:tcPr>
            <w:tcW w:w="4531" w:type="dxa"/>
          </w:tcPr>
          <w:p w14:paraId="5FADFC99" w14:textId="77B0572B" w:rsidR="008B4DBC" w:rsidRDefault="008B4DBC" w:rsidP="00180578">
            <w:pPr>
              <w:spacing w:before="0"/>
            </w:pPr>
            <w:r w:rsidRPr="008B4DBC">
              <w:t xml:space="preserve">Procesobjectaard </w:t>
            </w:r>
          </w:p>
        </w:tc>
        <w:tc>
          <w:tcPr>
            <w:tcW w:w="4531" w:type="dxa"/>
          </w:tcPr>
          <w:p w14:paraId="55260861" w14:textId="15CD71D5" w:rsidR="008B4DBC" w:rsidRDefault="00584C09" w:rsidP="00180578">
            <w:pPr>
              <w:spacing w:before="0"/>
            </w:pPr>
            <w:ins w:id="170" w:author="Arjan Kloosterboer" w:date="2017-09-20T12:55:00Z">
              <w:r>
                <w:t>RESULTAATTYPE . Procesobjectaard</w:t>
              </w:r>
            </w:ins>
          </w:p>
        </w:tc>
      </w:tr>
      <w:tr w:rsidR="008B4DBC" w14:paraId="671362F8" w14:textId="77777777" w:rsidTr="008B4DBC">
        <w:trPr>
          <w:trHeight w:val="20"/>
        </w:trPr>
        <w:tc>
          <w:tcPr>
            <w:tcW w:w="4531" w:type="dxa"/>
          </w:tcPr>
          <w:p w14:paraId="6329FFAE" w14:textId="430CFE4A" w:rsidR="008B4DBC" w:rsidRDefault="008B4DBC" w:rsidP="00180578">
            <w:pPr>
              <w:spacing w:before="0"/>
            </w:pPr>
            <w:r w:rsidRPr="008B4DBC">
              <w:t>Resultaattoelichting</w:t>
            </w:r>
          </w:p>
        </w:tc>
        <w:tc>
          <w:tcPr>
            <w:tcW w:w="4531" w:type="dxa"/>
          </w:tcPr>
          <w:p w14:paraId="6C8FE364" w14:textId="2372DA8D" w:rsidR="008B4DBC" w:rsidRDefault="00584C09" w:rsidP="00180578">
            <w:pPr>
              <w:spacing w:before="0"/>
            </w:pPr>
            <w:ins w:id="171" w:author="Arjan Kloosterboer" w:date="2017-09-20T12:55:00Z">
              <w:r>
                <w:t>-</w:t>
              </w:r>
            </w:ins>
          </w:p>
        </w:tc>
      </w:tr>
      <w:tr w:rsidR="008B4DBC" w14:paraId="481A008F" w14:textId="77777777" w:rsidTr="008B4DBC">
        <w:trPr>
          <w:trHeight w:val="20"/>
        </w:trPr>
        <w:tc>
          <w:tcPr>
            <w:tcW w:w="4531" w:type="dxa"/>
          </w:tcPr>
          <w:p w14:paraId="29F97EF0" w14:textId="6484257D" w:rsidR="008B4DBC" w:rsidRDefault="008B4DBC" w:rsidP="00180578">
            <w:pPr>
              <w:spacing w:before="0"/>
            </w:pPr>
            <w:r w:rsidRPr="008B4DBC">
              <w:t>Selectielijstklasse</w:t>
            </w:r>
          </w:p>
        </w:tc>
        <w:tc>
          <w:tcPr>
            <w:tcW w:w="4531" w:type="dxa"/>
          </w:tcPr>
          <w:p w14:paraId="6DC8B6CE" w14:textId="0BB13316" w:rsidR="008B4DBC" w:rsidRDefault="008B4DBC" w:rsidP="00180578">
            <w:pPr>
              <w:spacing w:before="0"/>
            </w:pPr>
          </w:p>
        </w:tc>
      </w:tr>
      <w:tr w:rsidR="008B4DBC" w14:paraId="5D75CC54" w14:textId="77777777" w:rsidTr="008B4DBC">
        <w:trPr>
          <w:trHeight w:val="20"/>
        </w:trPr>
        <w:tc>
          <w:tcPr>
            <w:tcW w:w="4531" w:type="dxa"/>
          </w:tcPr>
          <w:p w14:paraId="5B122F0E" w14:textId="1878B45C" w:rsidR="008B4DBC" w:rsidRDefault="008B4DBC" w:rsidP="00180578">
            <w:pPr>
              <w:spacing w:before="0"/>
            </w:pPr>
            <w:r>
              <w:t xml:space="preserve">- </w:t>
            </w:r>
            <w:del w:id="172" w:author="Arjan Kloosterboer" w:date="2017-09-19T23:43:00Z">
              <w:r w:rsidDel="00F65319">
                <w:delText>Versie s</w:delText>
              </w:r>
            </w:del>
            <w:ins w:id="173" w:author="Arjan Kloosterboer" w:date="2017-09-19T23:43:00Z">
              <w:r>
                <w:t>S</w:t>
              </w:r>
            </w:ins>
            <w:r>
              <w:t>electielijst</w:t>
            </w:r>
            <w:ins w:id="174" w:author="Arjan Kloosterboer" w:date="2017-09-19T23:44:00Z">
              <w:r>
                <w:t>-omschrijving</w:t>
              </w:r>
            </w:ins>
          </w:p>
        </w:tc>
        <w:tc>
          <w:tcPr>
            <w:tcW w:w="4531" w:type="dxa"/>
          </w:tcPr>
          <w:p w14:paraId="28945461" w14:textId="648D911B" w:rsidR="008B4DBC" w:rsidRDefault="00584C09" w:rsidP="00180578">
            <w:pPr>
              <w:spacing w:before="0"/>
            </w:pPr>
            <w:ins w:id="175" w:author="Arjan Kloosterboer" w:date="2017-09-20T12:56:00Z">
              <w:r>
                <w:t>ZAAK. Selectielijst-omschrijving</w:t>
              </w:r>
            </w:ins>
          </w:p>
        </w:tc>
      </w:tr>
      <w:tr w:rsidR="008B4DBC" w14:paraId="46BB149C" w14:textId="77777777" w:rsidTr="008B4DBC">
        <w:trPr>
          <w:trHeight w:val="20"/>
        </w:trPr>
        <w:tc>
          <w:tcPr>
            <w:tcW w:w="4531" w:type="dxa"/>
          </w:tcPr>
          <w:p w14:paraId="225CE896" w14:textId="3BCDF647" w:rsidR="008B4DBC" w:rsidRDefault="008B4DBC" w:rsidP="00180578">
            <w:pPr>
              <w:spacing w:before="0"/>
            </w:pPr>
            <w:r w:rsidRPr="008B4DBC">
              <w:t>- Nummer klasse</w:t>
            </w:r>
          </w:p>
        </w:tc>
        <w:tc>
          <w:tcPr>
            <w:tcW w:w="4531" w:type="dxa"/>
          </w:tcPr>
          <w:p w14:paraId="0B2C8A1C" w14:textId="59806AEE" w:rsidR="008B4DBC" w:rsidRDefault="00584C09" w:rsidP="00180578">
            <w:pPr>
              <w:spacing w:before="0"/>
            </w:pPr>
            <w:ins w:id="176" w:author="Arjan Kloosterboer" w:date="2017-09-20T12:56:00Z">
              <w:r>
                <w:t>RESULTAATTYPE . Selectielijstklasse</w:t>
              </w:r>
            </w:ins>
          </w:p>
        </w:tc>
      </w:tr>
      <w:tr w:rsidR="008B4DBC" w14:paraId="6BC2AB4B" w14:textId="77777777" w:rsidTr="008B4DBC">
        <w:trPr>
          <w:trHeight w:val="20"/>
        </w:trPr>
        <w:tc>
          <w:tcPr>
            <w:tcW w:w="4531" w:type="dxa"/>
          </w:tcPr>
          <w:p w14:paraId="16937F83" w14:textId="676DC693" w:rsidR="008B4DBC" w:rsidRDefault="008B4DBC" w:rsidP="00180578">
            <w:pPr>
              <w:spacing w:before="0"/>
            </w:pPr>
            <w:r w:rsidRPr="008B4DBC">
              <w:t xml:space="preserve">Archiefnominatie </w:t>
            </w:r>
          </w:p>
        </w:tc>
        <w:tc>
          <w:tcPr>
            <w:tcW w:w="4531" w:type="dxa"/>
          </w:tcPr>
          <w:p w14:paraId="1212869B" w14:textId="02125DD9" w:rsidR="008B4DBC" w:rsidRDefault="00584C09" w:rsidP="00180578">
            <w:pPr>
              <w:spacing w:before="0"/>
            </w:pPr>
            <w:ins w:id="177" w:author="Arjan Kloosterboer" w:date="2017-09-20T12:56:00Z">
              <w:r>
                <w:t>RESULTAATTYPE . Archiefnominatie</w:t>
              </w:r>
            </w:ins>
          </w:p>
        </w:tc>
      </w:tr>
      <w:tr w:rsidR="008B4DBC" w14:paraId="718AE221" w14:textId="77777777" w:rsidTr="008B4DBC">
        <w:trPr>
          <w:trHeight w:val="20"/>
        </w:trPr>
        <w:tc>
          <w:tcPr>
            <w:tcW w:w="4531" w:type="dxa"/>
          </w:tcPr>
          <w:p w14:paraId="1D7DE967" w14:textId="7967EBDC" w:rsidR="008B4DBC" w:rsidRDefault="008B4DBC" w:rsidP="00180578">
            <w:pPr>
              <w:spacing w:before="0"/>
            </w:pPr>
            <w:r w:rsidRPr="008B4DBC">
              <w:t>Archiefstatus</w:t>
            </w:r>
          </w:p>
        </w:tc>
        <w:tc>
          <w:tcPr>
            <w:tcW w:w="4531" w:type="dxa"/>
          </w:tcPr>
          <w:p w14:paraId="263244EC" w14:textId="00CD0EE7" w:rsidR="008B4DBC" w:rsidRDefault="00584C09" w:rsidP="00180578">
            <w:pPr>
              <w:spacing w:before="0"/>
            </w:pPr>
            <w:ins w:id="178" w:author="Arjan Kloosterboer" w:date="2017-09-20T12:57:00Z">
              <w:r>
                <w:t>-</w:t>
              </w:r>
            </w:ins>
          </w:p>
        </w:tc>
      </w:tr>
      <w:tr w:rsidR="008B4DBC" w14:paraId="66D7EC11" w14:textId="77777777" w:rsidTr="008B4DBC">
        <w:trPr>
          <w:trHeight w:val="20"/>
        </w:trPr>
        <w:tc>
          <w:tcPr>
            <w:tcW w:w="4531" w:type="dxa"/>
          </w:tcPr>
          <w:p w14:paraId="67654030" w14:textId="22D05DCB" w:rsidR="008B4DBC" w:rsidRDefault="008B4DBC" w:rsidP="00180578">
            <w:pPr>
              <w:spacing w:before="0"/>
            </w:pPr>
            <w:r w:rsidRPr="008B4DBC">
              <w:t>Archiefactiedatum</w:t>
            </w:r>
          </w:p>
        </w:tc>
        <w:tc>
          <w:tcPr>
            <w:tcW w:w="4531" w:type="dxa"/>
          </w:tcPr>
          <w:p w14:paraId="7812085E" w14:textId="419A5B97" w:rsidR="008B4DBC" w:rsidRDefault="00584C09" w:rsidP="00180578">
            <w:pPr>
              <w:spacing w:before="0"/>
            </w:pPr>
            <w:ins w:id="179" w:author="Arjan Kloosterboer" w:date="2017-09-20T12:57:00Z">
              <w:r>
                <w:t>RESULTAATTYPE .</w:t>
              </w:r>
            </w:ins>
            <w:ins w:id="180" w:author="Arjan Kloosterboer" w:date="2017-09-20T12:58:00Z">
              <w:r>
                <w:t xml:space="preserve"> Brondatum archiefprocedure, - Procestermijnduur en - Archiefactietermijn</w:t>
              </w:r>
            </w:ins>
          </w:p>
        </w:tc>
      </w:tr>
      <w:tr w:rsidR="008B4DBC" w14:paraId="783FA615" w14:textId="77777777" w:rsidTr="008B4DBC">
        <w:trPr>
          <w:trHeight w:val="20"/>
        </w:trPr>
        <w:tc>
          <w:tcPr>
            <w:tcW w:w="4531" w:type="dxa"/>
          </w:tcPr>
          <w:p w14:paraId="16982A34" w14:textId="2EAB0CCA" w:rsidR="008B4DBC" w:rsidRDefault="008B4DBC" w:rsidP="00180578">
            <w:pPr>
              <w:spacing w:before="0"/>
            </w:pPr>
            <w:r w:rsidRPr="008B4DBC">
              <w:t>Startdatum bewaartermijn</w:t>
            </w:r>
          </w:p>
        </w:tc>
        <w:tc>
          <w:tcPr>
            <w:tcW w:w="4531" w:type="dxa"/>
          </w:tcPr>
          <w:p w14:paraId="04883400" w14:textId="4062BF6F" w:rsidR="008B4DBC" w:rsidRDefault="00A344AA" w:rsidP="00180578">
            <w:pPr>
              <w:spacing w:before="0"/>
            </w:pPr>
            <w:ins w:id="181" w:author="Arjan Kloosterboer" w:date="2017-09-20T12:59:00Z">
              <w:r>
                <w:t>RESULTAATTYPE . Brondatum archiefprocedure en - Procestermijnduur</w:t>
              </w:r>
            </w:ins>
          </w:p>
        </w:tc>
      </w:tr>
      <w:tr w:rsidR="00A344AA" w14:paraId="1840366B" w14:textId="77777777" w:rsidTr="00A344AA">
        <w:trPr>
          <w:trHeight w:val="1686"/>
        </w:trPr>
        <w:tc>
          <w:tcPr>
            <w:tcW w:w="4531" w:type="dxa"/>
          </w:tcPr>
          <w:p w14:paraId="67D83D50" w14:textId="77777777" w:rsidR="00A344AA" w:rsidRDefault="00A344AA" w:rsidP="00180578">
            <w:pPr>
              <w:spacing w:before="0"/>
            </w:pPr>
            <w:r w:rsidRPr="008B4DBC">
              <w:t>Procesobject</w:t>
            </w:r>
          </w:p>
          <w:p w14:paraId="6DB52058" w14:textId="77777777" w:rsidR="00A344AA" w:rsidRDefault="00A344AA" w:rsidP="00180578">
            <w:pPr>
              <w:spacing w:before="0"/>
            </w:pPr>
            <w:r w:rsidRPr="008B4DBC">
              <w:t>- Registratie</w:t>
            </w:r>
          </w:p>
          <w:p w14:paraId="58A6BA97" w14:textId="77777777" w:rsidR="00A344AA" w:rsidRDefault="00A344AA" w:rsidP="00180578">
            <w:pPr>
              <w:spacing w:before="0"/>
            </w:pPr>
            <w:r w:rsidRPr="008B4DBC">
              <w:t>- Objecttype</w:t>
            </w:r>
          </w:p>
          <w:p w14:paraId="0F511EFB" w14:textId="77777777" w:rsidR="00A344AA" w:rsidRDefault="00A344AA" w:rsidP="00180578">
            <w:pPr>
              <w:spacing w:before="0"/>
            </w:pPr>
            <w:r w:rsidRPr="008B4DBC">
              <w:t>- Identificatie</w:t>
            </w:r>
          </w:p>
          <w:p w14:paraId="54242111" w14:textId="361E3AC8" w:rsidR="00A344AA" w:rsidRDefault="00A344AA" w:rsidP="00180578">
            <w:pPr>
              <w:spacing w:before="0"/>
            </w:pPr>
            <w:r w:rsidRPr="008B4DBC">
              <w:t>- Datumkenmerk</w:t>
            </w:r>
          </w:p>
        </w:tc>
        <w:tc>
          <w:tcPr>
            <w:tcW w:w="4531" w:type="dxa"/>
          </w:tcPr>
          <w:p w14:paraId="3CD37BC6" w14:textId="05BBC724" w:rsidR="00A344AA" w:rsidRDefault="00A344AA" w:rsidP="00180578">
            <w:pPr>
              <w:spacing w:before="0"/>
            </w:pPr>
            <w:ins w:id="182" w:author="Arjan Kloosterboer" w:date="2017-09-20T12:59:00Z">
              <w:r>
                <w:t>RESULTAATTYPE . Procesobjectaard en - Brondatum archiefprocedure</w:t>
              </w:r>
            </w:ins>
          </w:p>
        </w:tc>
      </w:tr>
      <w:tr w:rsidR="008B4DBC" w:rsidDel="008B4DBC" w14:paraId="7534DA03" w14:textId="6C7E40A4" w:rsidTr="008B4DBC">
        <w:trPr>
          <w:trHeight w:val="20"/>
          <w:del w:id="183" w:author="Arjan Kloosterboer" w:date="2017-09-20T12:20:00Z"/>
        </w:trPr>
        <w:tc>
          <w:tcPr>
            <w:tcW w:w="4531" w:type="dxa"/>
          </w:tcPr>
          <w:p w14:paraId="1DE07958" w14:textId="3C52AACA" w:rsidR="008B4DBC" w:rsidDel="008B4DBC" w:rsidRDefault="008B4DBC" w:rsidP="00180578">
            <w:pPr>
              <w:spacing w:before="0"/>
              <w:rPr>
                <w:del w:id="184" w:author="Arjan Kloosterboer" w:date="2017-09-20T12:20:00Z"/>
              </w:rPr>
            </w:pPr>
            <w:del w:id="185" w:author="Arjan Kloosterboer" w:date="2017-09-20T12:20:00Z">
              <w:r w:rsidDel="008B4DBC">
                <w:lastRenderedPageBreak/>
                <w:delText>Opschonen</w:delText>
              </w:r>
            </w:del>
          </w:p>
          <w:p w14:paraId="479BD8F8" w14:textId="4A6ECAF8" w:rsidR="008B4DBC" w:rsidDel="008B4DBC" w:rsidRDefault="008B4DBC" w:rsidP="00180578">
            <w:pPr>
              <w:spacing w:before="0"/>
              <w:rPr>
                <w:del w:id="186" w:author="Arjan Kloosterboer" w:date="2017-09-20T12:20:00Z"/>
              </w:rPr>
            </w:pPr>
            <w:del w:id="187" w:author="Arjan Kloosterboer" w:date="2017-09-20T12:20:00Z">
              <w:r w:rsidDel="008B4DBC">
                <w:delText>- Opschoonindicatie</w:delText>
              </w:r>
            </w:del>
          </w:p>
          <w:p w14:paraId="35569339" w14:textId="5A009E19" w:rsidR="008B4DBC" w:rsidDel="008B4DBC" w:rsidRDefault="008B4DBC" w:rsidP="00180578">
            <w:pPr>
              <w:spacing w:before="0"/>
              <w:rPr>
                <w:del w:id="188" w:author="Arjan Kloosterboer" w:date="2017-09-20T12:20:00Z"/>
              </w:rPr>
            </w:pPr>
            <w:del w:id="189" w:author="Arjan Kloosterboer" w:date="2017-09-20T12:20:00Z">
              <w:r w:rsidDel="008B4DBC">
                <w:delText>- Behouden</w:delText>
              </w:r>
            </w:del>
          </w:p>
        </w:tc>
        <w:tc>
          <w:tcPr>
            <w:tcW w:w="4531" w:type="dxa"/>
          </w:tcPr>
          <w:p w14:paraId="3ABCB9E8" w14:textId="64BE1D7D" w:rsidR="008B4DBC" w:rsidDel="008B4DBC" w:rsidRDefault="008B4DBC" w:rsidP="00180578">
            <w:pPr>
              <w:spacing w:before="0"/>
              <w:rPr>
                <w:del w:id="190" w:author="Arjan Kloosterboer" w:date="2017-09-20T12:20:00Z"/>
              </w:rPr>
            </w:pPr>
          </w:p>
        </w:tc>
      </w:tr>
      <w:tr w:rsidR="008B4DBC" w14:paraId="4A26C042" w14:textId="77777777" w:rsidTr="008B4DBC">
        <w:tc>
          <w:tcPr>
            <w:tcW w:w="4531" w:type="dxa"/>
          </w:tcPr>
          <w:p w14:paraId="022D2A30" w14:textId="7382828B" w:rsidR="008B4DBC" w:rsidRPr="008B4DBC" w:rsidRDefault="008B4DBC" w:rsidP="00180578">
            <w:pPr>
              <w:spacing w:before="0"/>
              <w:rPr>
                <w:b/>
                <w:i/>
              </w:rPr>
            </w:pPr>
            <w:ins w:id="191" w:author="Arjan Kloosterboer" w:date="2017-09-20T12:14:00Z">
              <w:r w:rsidRPr="008B4DBC">
                <w:rPr>
                  <w:b/>
                  <w:i/>
                </w:rPr>
                <w:t>ZAAK-INFORMATIEOBJECT-TYPE</w:t>
              </w:r>
            </w:ins>
          </w:p>
        </w:tc>
        <w:tc>
          <w:tcPr>
            <w:tcW w:w="4531" w:type="dxa"/>
          </w:tcPr>
          <w:p w14:paraId="19B8306F" w14:textId="77777777" w:rsidR="008B4DBC" w:rsidRDefault="008B4DBC" w:rsidP="00180578">
            <w:pPr>
              <w:spacing w:before="0"/>
            </w:pPr>
          </w:p>
        </w:tc>
      </w:tr>
      <w:tr w:rsidR="008B4DBC" w14:paraId="033E314B" w14:textId="77777777" w:rsidTr="008B4DBC">
        <w:tc>
          <w:tcPr>
            <w:tcW w:w="4531" w:type="dxa"/>
          </w:tcPr>
          <w:p w14:paraId="62992852" w14:textId="43778F8D" w:rsidR="008B4DBC" w:rsidRDefault="008B4DBC" w:rsidP="00180578">
            <w:pPr>
              <w:spacing w:before="0"/>
            </w:pPr>
            <w:ins w:id="192" w:author="Arjan Kloosterboer" w:date="2017-09-20T01:10:00Z">
              <w:r>
                <w:t>Vernietigingsdatum</w:t>
              </w:r>
            </w:ins>
          </w:p>
        </w:tc>
        <w:tc>
          <w:tcPr>
            <w:tcW w:w="4531" w:type="dxa"/>
          </w:tcPr>
          <w:p w14:paraId="28ACAB8E" w14:textId="574AF4E7" w:rsidR="008B4DBC" w:rsidRDefault="00A344AA" w:rsidP="00180578">
            <w:pPr>
              <w:spacing w:before="0"/>
            </w:pPr>
            <w:ins w:id="193" w:author="Arjan Kloosterboer" w:date="2017-09-20T13:00:00Z">
              <w:r w:rsidRPr="008B4DBC">
                <w:t>RESULTAATTYPE bepaalt afwijkende vernietigingstermijn van ZAAK-INFORMATIEOBJECT-TYPE</w:t>
              </w:r>
            </w:ins>
          </w:p>
        </w:tc>
      </w:tr>
    </w:tbl>
    <w:p w14:paraId="55276FFD" w14:textId="77777777" w:rsidR="00E55CFE" w:rsidRDefault="00E55CFE" w:rsidP="00120FCB"/>
    <w:p w14:paraId="371AC377" w14:textId="7703502B" w:rsidR="004B79E1" w:rsidRDefault="003D070F" w:rsidP="00120FCB">
      <w:pPr>
        <w:rPr>
          <w:ins w:id="194" w:author="Arjan Kloosterboer" w:date="2017-09-20T11:05:00Z"/>
        </w:rPr>
      </w:pPr>
      <w:r>
        <w:t xml:space="preserve">Het bepalen van het archiefregime voor een af te ronden zaak verloopt op hoofdlijnen als volgt. </w:t>
      </w:r>
      <w:r w:rsidR="00217CE4">
        <w:t xml:space="preserve">Als voorbeeld nemen we een zaaktype dat betrekking heeft op het procestype “Geschillen behandelen” (procestypenummer 13). </w:t>
      </w:r>
    </w:p>
    <w:p w14:paraId="6976B461" w14:textId="02560F71" w:rsidR="00C46290" w:rsidRDefault="00C46290" w:rsidP="00120FCB">
      <w:ins w:id="195" w:author="Arjan Kloosterboer" w:date="2017-09-20T11:06:00Z">
        <w:r>
          <w:t xml:space="preserve">Stel dat deze zaak van het zaaktype ‘Geschil behandelen’ is. </w:t>
        </w:r>
      </w:ins>
      <w:ins w:id="196" w:author="Arjan Kloosterboer" w:date="2017-09-20T11:07:00Z">
        <w:r>
          <w:t xml:space="preserve">Bij dat zaaktype zijn </w:t>
        </w:r>
      </w:ins>
      <w:ins w:id="197" w:author="Arjan Kloosterboer" w:date="2017-09-20T11:09:00Z">
        <w:r>
          <w:t>zes resultaattypen opgenomen: eenmaal generiek ‘</w:t>
        </w:r>
        <w:r w:rsidR="002A0976">
          <w:t xml:space="preserve">Afgehandeld’, eenmaal generiek </w:t>
        </w:r>
      </w:ins>
      <w:ins w:id="198" w:author="Arjan Kloosterboer" w:date="2017-09-20T11:10:00Z">
        <w:r w:rsidR="002A0976">
          <w:t xml:space="preserve">‘Afgebroken’ en vier specifieke resultaattypen (combinatie van ‘Afgehandeld’ met </w:t>
        </w:r>
      </w:ins>
      <w:ins w:id="199" w:author="Arjan Kloosterboer" w:date="2017-09-20T11:11:00Z">
        <w:r w:rsidR="002A0976">
          <w:t>de</w:t>
        </w:r>
      </w:ins>
      <w:ins w:id="200" w:author="Arjan Kloosterboer" w:date="2017-09-20T11:10:00Z">
        <w:r w:rsidR="002A0976">
          <w:t xml:space="preserve"> specifieke procesobjectaard</w:t>
        </w:r>
      </w:ins>
      <w:ins w:id="201" w:author="Arjan Kloosterboer" w:date="2017-09-20T11:11:00Z">
        <w:r w:rsidR="002A0976">
          <w:t>, ontleend aan de Selectielijst-kolom ‘Omschrijving’).</w:t>
        </w:r>
      </w:ins>
      <w:ins w:id="202" w:author="Arjan Kloosterboer" w:date="2017-09-20T11:07:00Z">
        <w:r>
          <w:t xml:space="preserve"> </w:t>
        </w:r>
      </w:ins>
    </w:p>
    <w:p w14:paraId="249C0B63" w14:textId="1BA352B7" w:rsidR="00F40CED" w:rsidRDefault="003D070F" w:rsidP="00120FCB">
      <w:r>
        <w:t>Op basis van het zaaktype van de zaak en de daarbij</w:t>
      </w:r>
      <w:del w:id="203" w:author="Arjan Kloosterboer" w:date="2017-09-20T11:12:00Z">
        <w:r w:rsidDel="002A0976">
          <w:delText>, in de ZTC</w:delText>
        </w:r>
        <w:r w:rsidR="00C46290" w:rsidDel="002A0976">
          <w:delText>2</w:delText>
        </w:r>
        <w:r w:rsidDel="002A0976">
          <w:delText>,</w:delText>
        </w:r>
      </w:del>
      <w:r>
        <w:t xml:space="preserve"> gespecificeerde resultaattype</w:t>
      </w:r>
      <w:r w:rsidR="000723EA">
        <w:t>-omschrijvingen</w:t>
      </w:r>
      <w:r>
        <w:t xml:space="preserve"> </w:t>
      </w:r>
      <w:del w:id="204" w:author="Arjan Kloosterboer" w:date="2017-09-20T11:12:00Z">
        <w:r w:rsidR="00E36C1C" w:rsidDel="002A0976">
          <w:delText>(</w:delText>
        </w:r>
        <w:r w:rsidR="00355BEE" w:rsidDel="002A0976">
          <w:delText xml:space="preserve">ImZTC: </w:delText>
        </w:r>
        <w:r w:rsidR="00E36C1C" w:rsidDel="002A0976">
          <w:delText>‘Omschrijving’</w:delText>
        </w:r>
        <w:r w:rsidR="00217CE4" w:rsidDel="002A0976">
          <w:delText>; in het voorbeeld: “Afgehandeld” en “Afgebroken”</w:delText>
        </w:r>
        <w:r w:rsidR="00E36C1C" w:rsidDel="002A0976">
          <w:delText xml:space="preserve">) </w:delText>
        </w:r>
      </w:del>
      <w:r>
        <w:t>kan het resultaat van de zaak gespecificeerd worden (</w:t>
      </w:r>
      <w:r w:rsidR="00217CE4">
        <w:t xml:space="preserve">RGBZ: </w:t>
      </w:r>
      <w:r>
        <w:t>‘Resultaatomschrijving’</w:t>
      </w:r>
      <w:r w:rsidR="00217CE4">
        <w:t>; stel: “Afgehandeld”</w:t>
      </w:r>
      <w:r>
        <w:t>). Desgewenst kan een toelichting vermeld worden in ‘Resultaattoelichting’</w:t>
      </w:r>
      <w:r w:rsidR="00217CE4">
        <w:t xml:space="preserve"> (RGBZ)</w:t>
      </w:r>
      <w:r>
        <w:t xml:space="preserve">. </w:t>
      </w:r>
    </w:p>
    <w:p w14:paraId="5174106F" w14:textId="77777777" w:rsidR="002A0976" w:rsidRDefault="00355BEE" w:rsidP="00120FCB">
      <w:pPr>
        <w:rPr>
          <w:ins w:id="205" w:author="Arjan Kloosterboer" w:date="2017-09-20T11:19:00Z"/>
        </w:rPr>
      </w:pPr>
      <w:r>
        <w:t>Vervolgens moet bepaald worden op welk procesobject (</w:t>
      </w:r>
      <w:r w:rsidR="00217CE4">
        <w:t xml:space="preserve">ImZTC </w:t>
      </w:r>
      <w:r>
        <w:t xml:space="preserve">‘Procesobjectaard’) bij </w:t>
      </w:r>
      <w:r w:rsidR="000723EA">
        <w:t xml:space="preserve">de </w:t>
      </w:r>
      <w:ins w:id="206" w:author="Arjan Kloosterboer" w:date="2017-09-20T11:14:00Z">
        <w:r w:rsidR="002A0976">
          <w:t xml:space="preserve">vijf </w:t>
        </w:r>
      </w:ins>
      <w:r>
        <w:t>resultaattype</w:t>
      </w:r>
      <w:ins w:id="207" w:author="Arjan Kloosterboer" w:date="2017-09-20T11:14:00Z">
        <w:r w:rsidR="002A0976">
          <w:t>n</w:t>
        </w:r>
      </w:ins>
      <w:del w:id="208" w:author="Arjan Kloosterboer" w:date="2017-09-20T11:15:00Z">
        <w:r w:rsidR="000723EA" w:rsidDel="002A0976">
          <w:delText>-omschrijving</w:delText>
        </w:r>
      </w:del>
      <w:r>
        <w:t xml:space="preserve"> </w:t>
      </w:r>
      <w:ins w:id="209" w:author="Arjan Kloosterboer" w:date="2017-09-20T11:15:00Z">
        <w:r w:rsidR="002A0976">
          <w:t xml:space="preserve">(met als resultaat ‘Afgehandeld’) </w:t>
        </w:r>
      </w:ins>
      <w:r>
        <w:t>de zaak betrekking heeft</w:t>
      </w:r>
      <w:r w:rsidR="00945880">
        <w:t xml:space="preserve"> (in het voorbeeld, naast generiek, vier </w:t>
      </w:r>
      <w:r w:rsidR="000723EA">
        <w:t>specifieke procesobjectaarden)</w:t>
      </w:r>
      <w:r>
        <w:t>. Daarbij moet eerst beoordeeld worden of een specifiek resultaat cq. procesobjectaard van toepassing is (m.b.v. ‘Indicatie generiek’</w:t>
      </w:r>
      <w:ins w:id="210" w:author="Arjan Kloosterboer" w:date="2017-09-20T11:16:00Z">
        <w:r w:rsidR="002A0976">
          <w:t xml:space="preserve">; </w:t>
        </w:r>
      </w:ins>
      <w:ins w:id="211" w:author="Arjan Kloosterboer" w:date="2017-09-20T11:17:00Z">
        <w:r w:rsidR="002A0976">
          <w:t>in het voorbeeld de vier specifieke resultaattypen langslopen</w:t>
        </w:r>
      </w:ins>
      <w:r>
        <w:t xml:space="preserve">). Zo niet, dan is </w:t>
      </w:r>
      <w:r w:rsidR="000723EA">
        <w:t xml:space="preserve">de generieke </w:t>
      </w:r>
      <w:r>
        <w:t xml:space="preserve">procesobjectaard van toepassing. Hiermee is </w:t>
      </w:r>
      <w:r w:rsidR="000723EA">
        <w:t xml:space="preserve">het resultaattype </w:t>
      </w:r>
      <w:r w:rsidR="00F40CED">
        <w:t>vastgesteld</w:t>
      </w:r>
      <w:r w:rsidR="000723EA">
        <w:t xml:space="preserve"> (stel: “Afgehandeld”</w:t>
      </w:r>
      <w:ins w:id="212" w:author="Arjan Kloosterboer" w:date="2017-09-20T11:17:00Z">
        <w:r w:rsidR="002A0976">
          <w:t xml:space="preserve"> voor de procesob</w:t>
        </w:r>
      </w:ins>
      <w:ins w:id="213" w:author="Arjan Kloosterboer" w:date="2017-09-20T11:18:00Z">
        <w:r w:rsidR="002A0976">
          <w:t>jectaard</w:t>
        </w:r>
      </w:ins>
      <w:del w:id="214" w:author="Arjan Kloosterboer" w:date="2017-09-20T11:18:00Z">
        <w:r w:rsidR="000723EA" w:rsidDel="002A0976">
          <w:delText>,</w:delText>
        </w:r>
      </w:del>
      <w:r w:rsidR="000723EA">
        <w:t xml:space="preserve"> “Geschil met financiële consequenties”) en daarmee </w:t>
      </w:r>
      <w:r>
        <w:t>de van toepassing zijnde selectielijstklasse (</w:t>
      </w:r>
      <w:r w:rsidR="00F40CED">
        <w:t xml:space="preserve">RGBZ: </w:t>
      </w:r>
      <w:r>
        <w:t>‘</w:t>
      </w:r>
      <w:r w:rsidR="00F40CED">
        <w:t xml:space="preserve">Nummer </w:t>
      </w:r>
      <w:r>
        <w:t>klasse’</w:t>
      </w:r>
      <w:r w:rsidR="000723EA">
        <w:t>; in het voorbeeld “13.1.1”</w:t>
      </w:r>
      <w:r>
        <w:t>)</w:t>
      </w:r>
      <w:r w:rsidR="000723EA">
        <w:t xml:space="preserve">. </w:t>
      </w:r>
    </w:p>
    <w:p w14:paraId="0BA733D1" w14:textId="4431EE43" w:rsidR="003D070F" w:rsidRDefault="000723EA" w:rsidP="00120FCB">
      <w:r>
        <w:t xml:space="preserve">Uit het voorbeeld blijkt dat er sprake kan zijn van overlappende procesobjectaarden. Zo kan een geschil met financiële consequenties (13.1.1) invloed hebben op </w:t>
      </w:r>
      <w:r w:rsidR="00F40CED">
        <w:t xml:space="preserve">een te bewaren zaak (13.1.3). In een dergelijk geval wordt het resultaattype met de langste bewaartermijn gekozen. In het </w:t>
      </w:r>
      <w:del w:id="215" w:author="Arjan Kloosterboer" w:date="2017-09-20T11:20:00Z">
        <w:r w:rsidR="00F40CED" w:rsidDel="00B10F13">
          <w:delText xml:space="preserve">voorbeeld </w:delText>
        </w:r>
      </w:del>
      <w:ins w:id="216" w:author="Arjan Kloosterboer" w:date="2017-09-20T11:20:00Z">
        <w:r w:rsidR="00B10F13">
          <w:t xml:space="preserve">besproken procestype </w:t>
        </w:r>
      </w:ins>
      <w:r w:rsidR="00F40CED">
        <w:t xml:space="preserve">zou dat 13.1.3 zijn (waardering: bewaren). </w:t>
      </w:r>
      <w:r w:rsidR="007B2972">
        <w:t>Alternatief zou kunnen zijn om een extra resultaattype te benoemen dat beide procesobjectaarden betreft.</w:t>
      </w:r>
      <w:ins w:id="217" w:author="Arjan Kloosterboer" w:date="2017-09-20T11:20:00Z">
        <w:r w:rsidR="00B10F13">
          <w:t xml:space="preserve"> Maar dit terzijde.</w:t>
        </w:r>
      </w:ins>
      <w:r w:rsidR="007B2972">
        <w:t xml:space="preserve"> </w:t>
      </w:r>
      <w:r w:rsidR="00355BEE">
        <w:t xml:space="preserve"> </w:t>
      </w:r>
    </w:p>
    <w:p w14:paraId="736AA5F1" w14:textId="381E45DD" w:rsidR="00F40CED" w:rsidRDefault="00F40CED" w:rsidP="00120FCB">
      <w:r>
        <w:t xml:space="preserve">De waardering, bewaren of vernietigen, kan nu </w:t>
      </w:r>
      <w:r w:rsidR="005E01BF">
        <w:t>afgeleid</w:t>
      </w:r>
      <w:r>
        <w:t xml:space="preserve"> (ImZTC: ‘Archiefnominatie’) en vastgelegd (RGBZ: ‘Archiefnominatie’) worden (in het voorbeeld: “</w:t>
      </w:r>
      <w:ins w:id="218" w:author="Arjan Kloosterboer" w:date="2017-09-20T11:22:00Z">
        <w:r w:rsidR="00C2064D">
          <w:t>V</w:t>
        </w:r>
      </w:ins>
      <w:del w:id="219" w:author="Arjan Kloosterboer" w:date="2017-09-20T11:22:00Z">
        <w:r w:rsidDel="00C2064D">
          <w:delText>v</w:delText>
        </w:r>
      </w:del>
      <w:r>
        <w:t xml:space="preserve">ernietigen”).  </w:t>
      </w:r>
    </w:p>
    <w:p w14:paraId="0FC0F376" w14:textId="2D99B055" w:rsidR="00F40CED" w:rsidRDefault="00F40CED" w:rsidP="00DB62E9">
      <w:pPr>
        <w:rPr>
          <w:ins w:id="220" w:author="Arjan Kloosterboer" w:date="2017-09-20T11:37:00Z"/>
        </w:rPr>
      </w:pPr>
      <w:r>
        <w:t>M.b.v. de afleidingswijze voor het bepalen van de begindatum van de bewaartermijn (ImZTC: ‘Afleidingswijze’)</w:t>
      </w:r>
      <w:r w:rsidR="00436DA9">
        <w:t xml:space="preserve"> en de ‘Archiefactietermijn’ (ImZTC) kan nu veelal de ‘Archiefactiedatum’ (RGBZ) </w:t>
      </w:r>
      <w:r w:rsidR="005E01BF">
        <w:t>afgeleid</w:t>
      </w:r>
      <w:r w:rsidR="00436DA9">
        <w:t xml:space="preserve"> worden (</w:t>
      </w:r>
      <w:r w:rsidR="005E01BF">
        <w:t xml:space="preserve">datum van </w:t>
      </w:r>
      <w:r w:rsidR="00436DA9">
        <w:t>vernietigen of overbrengen</w:t>
      </w:r>
      <w:ins w:id="221" w:author="Arjan Kloosterboer" w:date="2017-09-20T11:30:00Z">
        <w:r w:rsidR="00DB62E9">
          <w:t>, in het voorb</w:t>
        </w:r>
      </w:ins>
      <w:ins w:id="222" w:author="Arjan Kloosterboer" w:date="2017-09-20T11:31:00Z">
        <w:r w:rsidR="00DB62E9">
          <w:t>eeld: ‘</w:t>
        </w:r>
      </w:ins>
      <w:ins w:id="223" w:author="Arjan Kloosterboer" w:date="2017-09-20T11:32:00Z">
        <w:r w:rsidR="00DB62E9">
          <w:t>V</w:t>
        </w:r>
      </w:ins>
      <w:ins w:id="224" w:author="Arjan Kloosterboer" w:date="2017-09-20T11:31:00Z">
        <w:r w:rsidR="00DB62E9">
          <w:t>ernietigen’</w:t>
        </w:r>
      </w:ins>
      <w:r w:rsidR="00436DA9">
        <w:t>). Of dit mogelijk is, hangt af van de afleidingswijze</w:t>
      </w:r>
      <w:r w:rsidR="00DD6F3E">
        <w:t xml:space="preserve"> en het procesobject</w:t>
      </w:r>
      <w:ins w:id="225" w:author="Arjan Kloosterboer" w:date="2017-09-20T11:31:00Z">
        <w:r w:rsidR="00DB62E9">
          <w:t xml:space="preserve">. In het voorbeeld </w:t>
        </w:r>
      </w:ins>
      <w:ins w:id="226" w:author="Arjan Kloosterboer" w:date="2017-09-20T11:32:00Z">
        <w:r w:rsidR="00DB62E9">
          <w:t xml:space="preserve">(13.1.1) is sprake van de afleidingswijze </w:t>
        </w:r>
      </w:ins>
      <w:r w:rsidR="00436DA9">
        <w:t xml:space="preserve">“afgehandeld”: </w:t>
      </w:r>
      <w:r w:rsidR="006F1FCA">
        <w:t>de archief</w:t>
      </w:r>
      <w:r w:rsidR="005E01BF">
        <w:t>actiedatum ligt het aantal jaren van de archiefactietermijn na de einddatum van de zaak</w:t>
      </w:r>
      <w:ins w:id="227" w:author="Arjan Kloosterboer" w:date="2017-09-20T11:36:00Z">
        <w:r w:rsidR="00DB62E9">
          <w:t>.</w:t>
        </w:r>
      </w:ins>
      <w:r w:rsidR="005E01BF">
        <w:t xml:space="preserve"> </w:t>
      </w:r>
      <w:del w:id="228" w:author="Arjan Kloosterboer" w:date="2017-09-20T11:36:00Z">
        <w:r w:rsidR="005E01BF" w:rsidDel="00DB62E9">
          <w:delText>(i</w:delText>
        </w:r>
      </w:del>
      <w:ins w:id="229" w:author="Arjan Kloosterboer" w:date="2017-09-20T11:36:00Z">
        <w:r w:rsidR="00DB62E9">
          <w:t>I</w:t>
        </w:r>
      </w:ins>
      <w:r w:rsidR="005E01BF">
        <w:t xml:space="preserve">n het voorbeeld, stel </w:t>
      </w:r>
      <w:r w:rsidR="00A70DEA">
        <w:t>18</w:t>
      </w:r>
      <w:r w:rsidR="005E01BF">
        <w:t xml:space="preserve"> mei 2017 als einddatum van de zaak</w:t>
      </w:r>
      <w:ins w:id="230" w:author="Arjan Kloosterboer" w:date="2017-09-20T11:34:00Z">
        <w:r w:rsidR="00DB62E9">
          <w:t xml:space="preserve"> en een vernieti</w:t>
        </w:r>
      </w:ins>
      <w:ins w:id="231" w:author="Arjan Kloosterboer" w:date="2017-09-20T11:35:00Z">
        <w:r w:rsidR="00DB62E9">
          <w:t>gingstermijn van 7 jaar</w:t>
        </w:r>
      </w:ins>
      <w:r w:rsidR="005E01BF">
        <w:t xml:space="preserve">, </w:t>
      </w:r>
      <w:del w:id="232" w:author="Arjan Kloosterboer" w:date="2017-09-20T11:37:00Z">
        <w:r w:rsidR="005E01BF" w:rsidDel="00DB62E9">
          <w:delText xml:space="preserve">is </w:delText>
        </w:r>
      </w:del>
      <w:ins w:id="233" w:author="Arjan Kloosterboer" w:date="2017-09-20T11:37:00Z">
        <w:r w:rsidR="00DB62E9">
          <w:t xml:space="preserve">krijgt </w:t>
        </w:r>
      </w:ins>
      <w:r w:rsidR="005E01BF">
        <w:t xml:space="preserve">de </w:t>
      </w:r>
      <w:ins w:id="234" w:author="Arjan Kloosterboer" w:date="2017-09-20T11:36:00Z">
        <w:r w:rsidR="00DB62E9">
          <w:t>‘A</w:t>
        </w:r>
      </w:ins>
      <w:del w:id="235" w:author="Arjan Kloosterboer" w:date="2017-09-20T11:36:00Z">
        <w:r w:rsidR="005E01BF" w:rsidDel="00DB62E9">
          <w:delText>a</w:delText>
        </w:r>
      </w:del>
      <w:r w:rsidR="005E01BF">
        <w:t>rchiefactiedatum</w:t>
      </w:r>
      <w:ins w:id="236" w:author="Arjan Kloosterboer" w:date="2017-09-20T11:36:00Z">
        <w:r w:rsidR="00DB62E9">
          <w:t>’</w:t>
        </w:r>
      </w:ins>
      <w:r w:rsidR="005E01BF">
        <w:t xml:space="preserve"> </w:t>
      </w:r>
      <w:ins w:id="237" w:author="Arjan Kloosterboer" w:date="2017-09-20T11:37:00Z">
        <w:r w:rsidR="00DB62E9">
          <w:t xml:space="preserve">(RGBZ) de waarde </w:t>
        </w:r>
      </w:ins>
      <w:r w:rsidR="00A70DEA">
        <w:t>18</w:t>
      </w:r>
      <w:r w:rsidR="005E01BF">
        <w:t>-5-2024</w:t>
      </w:r>
      <w:del w:id="238" w:author="Arjan Kloosterboer" w:date="2017-09-20T11:36:00Z">
        <w:r w:rsidR="005E01BF" w:rsidDel="00DB62E9">
          <w:delText>)</w:delText>
        </w:r>
      </w:del>
      <w:r w:rsidR="005E01BF">
        <w:t>.</w:t>
      </w:r>
      <w:r w:rsidR="0070504A">
        <w:t xml:space="preserve"> De waarde van ‘Startdatum bewaartermijn’ (RGBZ)</w:t>
      </w:r>
      <w:r w:rsidR="00110684">
        <w:t>, de datum waarop de bewaartermijn begint (</w:t>
      </w:r>
      <w:r w:rsidR="00777C5D">
        <w:t>en veelal de procestermijn eindigt)</w:t>
      </w:r>
      <w:r w:rsidR="00110684">
        <w:t>,</w:t>
      </w:r>
      <w:r w:rsidR="0070504A">
        <w:t xml:space="preserve"> is gelijk aan de einddatum van de zaak</w:t>
      </w:r>
      <w:r w:rsidR="00857C0D">
        <w:t xml:space="preserve"> (in het voorbeeld </w:t>
      </w:r>
      <w:r w:rsidR="00A70DEA">
        <w:t>18</w:t>
      </w:r>
      <w:r w:rsidR="00857C0D">
        <w:t>-5-2017)</w:t>
      </w:r>
      <w:r w:rsidR="0070504A">
        <w:t>.</w:t>
      </w:r>
      <w:r w:rsidR="00796B0E">
        <w:t xml:space="preserve"> ‘Archiefstatus’ (RGBZ) krijgt de waarde ‘gearchiveerd’. </w:t>
      </w:r>
    </w:p>
    <w:p w14:paraId="7C0E6752" w14:textId="3B9FE953" w:rsidR="00DB62E9" w:rsidRDefault="00DB62E9" w:rsidP="00DB62E9">
      <w:ins w:id="239" w:author="Arjan Kloosterboer" w:date="2017-09-20T11:38:00Z">
        <w:r>
          <w:lastRenderedPageBreak/>
          <w:t>In andere gevallen kan sprake zijn van andere afleidingswijzen</w:t>
        </w:r>
      </w:ins>
      <w:ins w:id="240" w:author="Arjan Kloosterboer" w:date="2017-09-20T11:39:00Z">
        <w:r>
          <w:t xml:space="preserve"> van de Archiefactiedatum (i.c. de vernietigingsdatum): </w:t>
        </w:r>
      </w:ins>
    </w:p>
    <w:p w14:paraId="5F5DE2BC" w14:textId="325731F5" w:rsidR="00436DA9" w:rsidRDefault="00436DA9" w:rsidP="00436DA9">
      <w:pPr>
        <w:pStyle w:val="Lijstalinea"/>
        <w:numPr>
          <w:ilvl w:val="0"/>
          <w:numId w:val="7"/>
        </w:numPr>
        <w:ind w:left="284" w:hanging="142"/>
      </w:pPr>
      <w:r>
        <w:t>“</w:t>
      </w:r>
      <w:r w:rsidRPr="00035C91">
        <w:t>ander datumkenmerk</w:t>
      </w:r>
      <w:r>
        <w:t>”:</w:t>
      </w:r>
      <w:r w:rsidR="005E01BF">
        <w:t xml:space="preserve"> </w:t>
      </w:r>
      <w:r w:rsidR="00973BC8">
        <w:t xml:space="preserve">de archiefactiedatum ligt </w:t>
      </w:r>
      <w:r w:rsidR="00976ED7">
        <w:t xml:space="preserve">het aantal jaren van </w:t>
      </w:r>
      <w:r w:rsidR="00973BC8">
        <w:t xml:space="preserve">de archiefactietermijn na de waarde van </w:t>
      </w:r>
      <w:r w:rsidR="00976ED7">
        <w:t>het datum</w:t>
      </w:r>
      <w:r w:rsidR="00E33979">
        <w:t>kenmerk</w:t>
      </w:r>
      <w:r w:rsidR="00976ED7">
        <w:t xml:space="preserve"> van het procesobject dat in een andere registratie beheerd wordt.</w:t>
      </w:r>
      <w:r w:rsidR="00CF55EE">
        <w:t xml:space="preserve"> Indien deze datum bekend is op het moment van het afronden van de zaak, dan wordt deze vastgelegd in ‘Startdatum bewaartermijn’ (RGBZ) en kan de archiefactiedatum afgeleid worden. </w:t>
      </w:r>
      <w:r w:rsidR="00796B0E">
        <w:t xml:space="preserve">‘Archiefstatus’ (RGBZ) krijgt de waarde ‘gearchiveerd’. </w:t>
      </w:r>
      <w:r w:rsidR="00CF55EE">
        <w:t>Indien ‘Einddatum bekend’ (ImZTC) de waarde “ja” heeft, dan moet de procesobject-einddatum bekend zijn en vastgelegd worden (in ‘Startdatum bewaartermijn’</w:t>
      </w:r>
      <w:r w:rsidR="00021D3D">
        <w:t>)</w:t>
      </w:r>
      <w:r w:rsidR="00CF55EE">
        <w:t>. Is die datum nog niet bekend, omdat de procestermijn van het procesobject nog niet verstreken is, dan wordt vermeld welk datum</w:t>
      </w:r>
      <w:r w:rsidR="00E33979">
        <w:t>kenmerk</w:t>
      </w:r>
      <w:r w:rsidR="00CF55EE">
        <w:t xml:space="preserve"> van welk (proces)object </w:t>
      </w:r>
      <w:r w:rsidR="00796B0E">
        <w:t>de einddatum daarvan bevat</w:t>
      </w:r>
      <w:r w:rsidR="00CF55EE">
        <w:t xml:space="preserve">. Hiertoe worden ‘Registratie’, ‘Objecttype’ en ‘Attribuutsoort’ (RGBZ) gevuld met de waarden uit de overeenkomstige attribuutsoorten van het resultaattype (ImZTC) en wordt ‘Identificatie’ (RGBZ) voorzien van </w:t>
      </w:r>
      <w:r w:rsidR="00021D3D">
        <w:t xml:space="preserve">de identificatie van het procesobject. ‘Archiefactiedatum’ kan in dat geval dus niet van een waarde voorzien worden. </w:t>
      </w:r>
      <w:r w:rsidR="00796B0E">
        <w:t xml:space="preserve">‘Archiefstatus’ (RGBZ) krijgt dan de waarde ‘gearchiveerd (procestermijn onbekend)’. </w:t>
      </w:r>
      <w:r w:rsidR="00021D3D">
        <w:t xml:space="preserve">Periodiek moet geverifieerd worden of het procesobject inmiddels beëindigd is (cq. of de procestermijn verstreken is). Zo ja, dan kan de archiefactiedatum bepaald worden. </w:t>
      </w:r>
      <w:r w:rsidR="00CF55EE">
        <w:t xml:space="preserve"> </w:t>
      </w:r>
    </w:p>
    <w:p w14:paraId="641EC4A9" w14:textId="69676F4F" w:rsidR="00436DA9" w:rsidRDefault="00436DA9" w:rsidP="00436DA9">
      <w:pPr>
        <w:pStyle w:val="Lijstalinea"/>
        <w:numPr>
          <w:ilvl w:val="0"/>
          <w:numId w:val="7"/>
        </w:numPr>
        <w:ind w:left="284" w:hanging="142"/>
      </w:pPr>
      <w:r>
        <w:t>“</w:t>
      </w:r>
      <w:r w:rsidRPr="00035C91">
        <w:t>gerelateerde zaak</w:t>
      </w:r>
      <w:r>
        <w:t>”</w:t>
      </w:r>
      <w:r w:rsidR="00F17364">
        <w:t xml:space="preserve">: </w:t>
      </w:r>
      <w:r w:rsidR="00546BA0">
        <w:t xml:space="preserve">de archiefactiedatum ligt het aantal jaren van de archiefactietermijn na de einddatum van de </w:t>
      </w:r>
      <w:r w:rsidR="002703B5">
        <w:t xml:space="preserve">gerelateerde </w:t>
      </w:r>
      <w:r w:rsidR="00546BA0">
        <w:t>zaak (</w:t>
      </w:r>
      <w:r w:rsidR="002703B5">
        <w:t>of de te bepalen zaak van één van de gerelateerde zaken</w:t>
      </w:r>
      <w:r w:rsidR="00546BA0">
        <w:t>). De waarde van ‘Startdatum bewaartermijn’ (RGBZ) is gelijk aan de einddatum van d</w:t>
      </w:r>
      <w:r w:rsidR="002703B5">
        <w:t>i</w:t>
      </w:r>
      <w:r w:rsidR="00546BA0">
        <w:t xml:space="preserve">e </w:t>
      </w:r>
      <w:r w:rsidR="002703B5">
        <w:t xml:space="preserve">gerelateerde </w:t>
      </w:r>
      <w:r w:rsidR="00546BA0">
        <w:t>zaak.</w:t>
      </w:r>
      <w:r w:rsidR="00021D3D">
        <w:t xml:space="preserve"> </w:t>
      </w:r>
      <w:r w:rsidR="00796B0E">
        <w:t xml:space="preserve">‘Archiefstatus’ (RGBZ) krijgt de waarde ‘gearchiveerd’. </w:t>
      </w:r>
      <w:r w:rsidR="00021D3D">
        <w:t>Is de einddatum van de gerelateerde zaak nog niet bekend ten tijde van het afronden van de onderhanden zaak</w:t>
      </w:r>
      <w:r w:rsidR="004E0D9F">
        <w:t xml:space="preserve"> (en ‘Einddatum bekend’ (ImZTC) heeft de waarde “nee”)</w:t>
      </w:r>
      <w:r w:rsidR="00021D3D">
        <w:t xml:space="preserve">, dan worden ‘Objecttype’, ‘Identificatie’ en ‘Attribuutsoort’ (RGBZ) gevuld met “Zaak”, de identificatie van die zaak respectievelijk “Einddatum”. De ‘Archiefactiedatum’ kan in dat geval dus nog niet van een waarde voorzien worden. </w:t>
      </w:r>
      <w:r w:rsidR="00796B0E">
        <w:t xml:space="preserve">‘Archiefstatus’ (RGBZ) krijgt dan de waarde ‘gearchiveerd (procestermijn onbekend)’. </w:t>
      </w:r>
      <w:r w:rsidR="00E271FE">
        <w:t xml:space="preserve">Periodiek moet het beeindigd zijn van die gerelateerde zaak geverifieerd worden en gehandeld worden zoals hiervoor beschreven. </w:t>
      </w:r>
    </w:p>
    <w:p w14:paraId="3419AB09" w14:textId="4EF5FB02" w:rsidR="00932F14" w:rsidRDefault="00932F14" w:rsidP="00436DA9">
      <w:pPr>
        <w:pStyle w:val="Lijstalinea"/>
        <w:numPr>
          <w:ilvl w:val="0"/>
          <w:numId w:val="7"/>
        </w:numPr>
        <w:ind w:left="284" w:hanging="142"/>
      </w:pPr>
      <w:r>
        <w:t>“</w:t>
      </w:r>
      <w:r w:rsidRPr="00035C91">
        <w:t>hoofdzaak</w:t>
      </w:r>
      <w:r>
        <w:t>”:</w:t>
      </w:r>
      <w:r w:rsidR="002703B5">
        <w:t xml:space="preserve"> de archiefactiedatum ligt het aantal jaren van de archiefactietermijn na de einddatum van de zaak waarvan de onderhanden zaak een deelzaak is. De waarde van ‘Startdatum bewaartermijn’ (RGBZ) is gelijk aan de einddatum van die ‘hoofdzaak’.</w:t>
      </w:r>
      <w:r w:rsidR="00796B0E">
        <w:t xml:space="preserve"> ‘Archiefstatus’ (RGBZ) krijgt de waarde ‘gearchiveerd’. Is de einddatum van de ‘hoofdzaak’ nog niet bekend ten tijde van het afronden van de deelzaak</w:t>
      </w:r>
      <w:r w:rsidR="004E0D9F">
        <w:t xml:space="preserve"> (en ‘Einddatum bekend’ (ImZTC) heeft de waarde “nee”)</w:t>
      </w:r>
      <w:r w:rsidR="00796B0E">
        <w:t>, dan worden ‘Objecttype’, ‘Identificatie’ en ‘Attribuutsoort’ (RGBZ) gevuld met “Zaak”, de identificatie van die zaak respectievelijk “Einddatum”. De ‘Archiefactiedatum’ kan in dat geval dus nog niet van een waarde voorzien worden. ‘Archiefstatus’ (RGBZ) krijgt dan de waarde ‘gearchiveerd (procestermijn onbekend)’. Periodiek moet het beeindigd zijn van die ‘hoofdzaak’ geverifieerd worden en gehandeld worden zoals hiervoor beschreven.</w:t>
      </w:r>
    </w:p>
    <w:p w14:paraId="5AD32905" w14:textId="4DF6C03F" w:rsidR="00436DA9" w:rsidRDefault="00436DA9" w:rsidP="00436DA9">
      <w:pPr>
        <w:pStyle w:val="Lijstalinea"/>
        <w:numPr>
          <w:ilvl w:val="0"/>
          <w:numId w:val="7"/>
        </w:numPr>
        <w:ind w:left="284" w:hanging="142"/>
      </w:pPr>
      <w:r>
        <w:t xml:space="preserve">“termijn”: </w:t>
      </w:r>
      <w:r w:rsidR="005E01BF">
        <w:t xml:space="preserve">de archiefactiedatum ligt de som van het aantal jaren van de ‘Procestermijnduur’ (ImZTC) en de archiefactietermijn na de einddatum van de zaak (zie bijvoorbeeld selectielijstklasse 8.1.6). Soms </w:t>
      </w:r>
      <w:r w:rsidR="00110684">
        <w:t>is</w:t>
      </w:r>
      <w:r w:rsidR="005E01BF">
        <w:t xml:space="preserve"> de procestermijnduur </w:t>
      </w:r>
      <w:r w:rsidR="00110684">
        <w:t xml:space="preserve">niet bij het zaaktype bekend en moet deze gedurende </w:t>
      </w:r>
      <w:r w:rsidR="005E01BF">
        <w:t xml:space="preserve">de </w:t>
      </w:r>
      <w:r w:rsidR="00110684">
        <w:t xml:space="preserve">behandeling van de </w:t>
      </w:r>
      <w:r w:rsidR="005E01BF">
        <w:t xml:space="preserve">zaak bepaald worden </w:t>
      </w:r>
      <w:r w:rsidR="0070504A">
        <w:t xml:space="preserve">(zie bijvoorbeeld selectielijstklasse 15.1.1). </w:t>
      </w:r>
      <w:r w:rsidR="00110684">
        <w:t xml:space="preserve">De waarde van ‘Startdatum bewaartermijn’ (RGBZ) is </w:t>
      </w:r>
      <w:r w:rsidR="00777C5D">
        <w:t xml:space="preserve">de datum op </w:t>
      </w:r>
      <w:r w:rsidR="00110684">
        <w:t xml:space="preserve">het </w:t>
      </w:r>
      <w:r w:rsidR="0070504A">
        <w:t>aantal jaren van de procestermijn na de einddatum van de zaak.</w:t>
      </w:r>
    </w:p>
    <w:p w14:paraId="105E7A0D" w14:textId="48478EB6" w:rsidR="00436DA9" w:rsidRDefault="00436DA9" w:rsidP="00436DA9">
      <w:pPr>
        <w:pStyle w:val="Lijstalinea"/>
        <w:numPr>
          <w:ilvl w:val="0"/>
          <w:numId w:val="7"/>
        </w:numPr>
        <w:ind w:left="284" w:hanging="142"/>
      </w:pPr>
      <w:r>
        <w:t>“</w:t>
      </w:r>
      <w:r w:rsidRPr="00035C91">
        <w:t>vervaldatum besluit</w:t>
      </w:r>
      <w:r>
        <w:t>”:</w:t>
      </w:r>
      <w:r w:rsidR="0070504A">
        <w:t xml:space="preserve"> </w:t>
      </w:r>
      <w:r w:rsidR="00E571FB">
        <w:t xml:space="preserve">de archiefactiedatum ligt het aantal jaren van de archiefactietermijn na de waarde van de vervaldatum van het </w:t>
      </w:r>
      <w:r w:rsidR="00F934E4">
        <w:t xml:space="preserve">(of een) </w:t>
      </w:r>
      <w:r w:rsidR="00E571FB">
        <w:t>aan de zaak gerelateerd</w:t>
      </w:r>
      <w:r w:rsidR="00F934E4">
        <w:t>(</w:t>
      </w:r>
      <w:r w:rsidR="00E571FB">
        <w:t>e</w:t>
      </w:r>
      <w:r w:rsidR="00F934E4">
        <w:t>)</w:t>
      </w:r>
      <w:r w:rsidR="00E571FB">
        <w:t xml:space="preserve"> besluit. De waarde van </w:t>
      </w:r>
      <w:r w:rsidR="00E571FB">
        <w:lastRenderedPageBreak/>
        <w:t xml:space="preserve">‘Startdatum bewaartermijn’ (RGBZ) is gelijk aan die vervaldatum van dat besluit. </w:t>
      </w:r>
      <w:r w:rsidR="00796B0E">
        <w:t xml:space="preserve">‘Archiefstatus’ (RGBZ) krijgt de waarde ‘gearchiveerd’. </w:t>
      </w:r>
      <w:r w:rsidR="00E571FB">
        <w:t>Zie bijvoorbeeld selectielijstklasse 12.2.1.</w:t>
      </w:r>
      <w:r w:rsidR="004E0D9F">
        <w:t xml:space="preserve"> Is de vervaldatum van het besluit nog niet bekend ten tijde van het afronden van de zaak (en ‘Einddatum bekend’ (ImZTC) heeft de waarde “nee”), dan worden ‘Objecttype’, ‘Identificatie’ en ‘Attribuutsoort’ (RGBZ) gevuld met “Besluit”, de identificatie van het besluit respectievelijk “Vervaldatum”. De ‘Archiefactiedatum’ kan in dat geval dus nog niet van een waarde voorzien worden. ‘Archiefstatus’ (RGBZ) krijgt dan de waarde ‘gearchiveerd (procestermijn onbekend)’. Periodiek moet het beeindigd zijn van het besluit geverifieerd worden en gehandeld worden zoals hiervoor beschreven.</w:t>
      </w:r>
    </w:p>
    <w:p w14:paraId="583D21FF" w14:textId="488DA30B" w:rsidR="00436DA9" w:rsidRDefault="00436DA9" w:rsidP="00436DA9">
      <w:pPr>
        <w:pStyle w:val="Lijstalinea"/>
        <w:numPr>
          <w:ilvl w:val="0"/>
          <w:numId w:val="7"/>
        </w:numPr>
        <w:ind w:left="284" w:hanging="142"/>
      </w:pPr>
      <w:r>
        <w:t>“</w:t>
      </w:r>
      <w:r w:rsidRPr="00035C91">
        <w:t>zaakobject</w:t>
      </w:r>
      <w:r>
        <w:t>”:</w:t>
      </w:r>
      <w:r w:rsidR="003E3523">
        <w:t xml:space="preserve"> de archiefactiedatum ligt het aantal jaren van de archiefactietermijn na de waarde van de bepalende datum (ImZTC: ‘Datum</w:t>
      </w:r>
      <w:r w:rsidR="00E33979">
        <w:t>kenmerk</w:t>
      </w:r>
      <w:r w:rsidR="003E3523">
        <w:t>’) van het aan de zaak gerelateerde zaakobject (ImZTC: ‘RESULTAATTYPE heeft … relevant ZAAKOBJECTTYPE’). De waarde van ‘Startdatum bewaartermijn’ (RGBZ) is gelijk aan die bepalende datum van het zaakobject</w:t>
      </w:r>
      <w:r w:rsidR="004E0D9F">
        <w:t>. ‘Archiefstatus’ (RGBZ) krijgt de waarde ‘gearchiveerd’. Z</w:t>
      </w:r>
      <w:r w:rsidR="003E3523">
        <w:t>ie bijvoorbeeld selectielijstklasse 5.1.8 waar de geboortedatum van de betrokken natuurlijk persoon de bepalende datum is.</w:t>
      </w:r>
      <w:r w:rsidR="004E0D9F">
        <w:t xml:space="preserve"> Is de bepalende datum van het zaakobject nog niet bekend ten tijde van het afronden van de zaak (en ‘Einddatum bekend’ (ImZTC) heeft de waarde “nee”), dan worden ‘Objecttype’, ‘Identificatie’ en ‘Attribuutsoort’ (RGBZ) gevuld met de naam van het zaakobjecttype, de identificatie van het zaakobject respectievelijk de naam van het datum</w:t>
      </w:r>
      <w:r w:rsidR="00E33979">
        <w:t>kenmerk</w:t>
      </w:r>
      <w:r w:rsidR="004E0D9F">
        <w:t>. De ‘Archiefactiedatum’ kan in dat geval dus nog niet van een waarde voorzien worden. ‘Archiefstatus’ (RGBZ) krijgt dan de waarde ‘gearchiveerd (procestermijn onbekend)’. Periodiek moet het beëindigd zijn van het zaakobject geverifieerd worden en gehandeld worden zoals hiervoor beschreven.</w:t>
      </w:r>
    </w:p>
    <w:p w14:paraId="2DABD897" w14:textId="31B4876D" w:rsidR="00436DA9" w:rsidRDefault="00DD6F3E" w:rsidP="00120FCB">
      <w:r>
        <w:t>Tot slot word</w:t>
      </w:r>
      <w:ins w:id="241" w:author="Arjan Kloosterboer" w:date="2017-09-20T11:44:00Z">
        <w:r w:rsidR="00E90126">
          <w:t>t</w:t>
        </w:r>
      </w:ins>
      <w:del w:id="242" w:author="Arjan Kloosterboer" w:date="2017-09-20T11:44:00Z">
        <w:r w:rsidDel="00E90126">
          <w:delText>en</w:delText>
        </w:r>
      </w:del>
      <w:r>
        <w:t xml:space="preserve"> </w:t>
      </w:r>
      <w:del w:id="243" w:author="Arjan Kloosterboer" w:date="2017-09-20T11:44:00Z">
        <w:r w:rsidDel="00E90126">
          <w:delText>de waarden van de groepattribuutsoort ‘Opschonen’ afgeleid</w:delText>
        </w:r>
      </w:del>
      <w:ins w:id="244" w:author="Arjan Kloosterboer" w:date="2017-09-20T11:44:00Z">
        <w:r w:rsidR="00E90126">
          <w:t>beoordeeld of specifieke informatieobjecten (</w:t>
        </w:r>
      </w:ins>
      <w:ins w:id="245" w:author="Arjan Kloosterboer" w:date="2017-09-20T11:45:00Z">
        <w:r w:rsidR="00E90126">
          <w:t>‘</w:t>
        </w:r>
      </w:ins>
      <w:ins w:id="246" w:author="Arjan Kloosterboer" w:date="2017-09-20T11:44:00Z">
        <w:r w:rsidR="00E90126">
          <w:t>documenten</w:t>
        </w:r>
      </w:ins>
      <w:ins w:id="247" w:author="Arjan Kloosterboer" w:date="2017-09-20T11:45:00Z">
        <w:r w:rsidR="00E90126">
          <w:t>’) bij de zaak eerder dan de archiefactiedatum vernietigd moeten worden</w:t>
        </w:r>
      </w:ins>
      <w:r>
        <w:t xml:space="preserve">. Indien er bij het resultaattype (ImZTC) geen enkele relatie ‘RESULTAATTYPE bepaalt </w:t>
      </w:r>
      <w:del w:id="248" w:author="Arjan Kloosterboer" w:date="2017-09-20T11:46:00Z">
        <w:r w:rsidDel="00E90126">
          <w:delText xml:space="preserve">dat </w:delText>
        </w:r>
        <w:r w:rsidRPr="00087011" w:rsidDel="00E90126">
          <w:delText>deel uit ma</w:delText>
        </w:r>
        <w:r w:rsidDel="00E90126">
          <w:delText>a</w:delText>
        </w:r>
        <w:r w:rsidRPr="00087011" w:rsidDel="00E90126">
          <w:delText>k</w:delText>
        </w:r>
        <w:r w:rsidDel="00E90126">
          <w:delText>t</w:delText>
        </w:r>
        <w:r w:rsidRPr="00087011" w:rsidDel="00E90126">
          <w:delText xml:space="preserve"> van opgeschoond zaakdossier</w:delText>
        </w:r>
        <w:r w:rsidDel="00E90126">
          <w:delText xml:space="preserve"> het</w:delText>
        </w:r>
      </w:del>
      <w:ins w:id="249" w:author="Arjan Kloosterboer" w:date="2017-09-20T11:46:00Z">
        <w:r w:rsidR="00E90126">
          <w:t>afwijkende vernietigingstermijn van</w:t>
        </w:r>
      </w:ins>
      <w:r>
        <w:t xml:space="preserve"> ZAAK-INFORMATIEOBJECT-TYPE’ aanwezig is, dan</w:t>
      </w:r>
      <w:del w:id="250" w:author="Arjan Kloosterboer" w:date="2017-09-20T11:46:00Z">
        <w:r w:rsidDel="00E90126">
          <w:delText xml:space="preserve"> krijgt ‘Opschoonindicatie’ (RGBZ) de waarde “nee” (en krijgt ‘Behouden’ geen waarde)</w:delText>
        </w:r>
      </w:del>
      <w:ins w:id="251" w:author="Arjan Kloosterboer" w:date="2017-09-20T11:46:00Z">
        <w:r w:rsidR="00E90126">
          <w:t xml:space="preserve"> </w:t>
        </w:r>
      </w:ins>
      <w:ins w:id="252" w:author="Arjan Kloosterboer" w:date="2017-09-20T11:47:00Z">
        <w:r w:rsidR="00E90126">
          <w:t>is er geen sprake van vroegtijdige vernietiging</w:t>
        </w:r>
      </w:ins>
      <w:r>
        <w:t>. Indien er één of meer relaties zijn, dan</w:t>
      </w:r>
      <w:del w:id="253" w:author="Arjan Kloosterboer" w:date="2017-09-20T11:47:00Z">
        <w:r w:rsidDel="00E90126">
          <w:delText xml:space="preserve"> krijgt ‘Opschoonindicatie’ (RGBZ) de waarde “ja” en worden de Informatieobjecttype-omschrijvingen van de gerelateerde Informatieobjecttypen (ImZTC) opgenomen in ‘Behouden’</w:delText>
        </w:r>
      </w:del>
      <w:ins w:id="254" w:author="Arjan Kloosterboer" w:date="2017-09-20T11:47:00Z">
        <w:r w:rsidR="00E90126">
          <w:t xml:space="preserve"> </w:t>
        </w:r>
      </w:ins>
      <w:ins w:id="255" w:author="Arjan Kloosterboer" w:date="2017-09-20T11:48:00Z">
        <w:r w:rsidR="00E90126">
          <w:t>wordt beoordeeld of er bij de zaak informatieobjecten van de desbetreffende informatieo</w:t>
        </w:r>
      </w:ins>
      <w:ins w:id="256" w:author="Arjan Kloosterboer" w:date="2017-09-20T11:49:00Z">
        <w:r w:rsidR="00E90126">
          <w:t>bjecttypen zijn</w:t>
        </w:r>
      </w:ins>
      <w:ins w:id="257" w:author="Arjan Kloosterboer" w:date="2017-09-20T11:50:00Z">
        <w:r w:rsidR="00B276BB">
          <w:t xml:space="preserve"> (m.b.v. de attribuutsoort ‘</w:t>
        </w:r>
      </w:ins>
      <w:ins w:id="258" w:author="Arjan Kloosterboer" w:date="2017-09-20T11:51:00Z">
        <w:r w:rsidR="00B276BB">
          <w:t>Toelichting</w:t>
        </w:r>
      </w:ins>
      <w:ins w:id="259" w:author="Arjan Kloosterboer" w:date="2017-09-20T11:50:00Z">
        <w:r w:rsidR="00B276BB">
          <w:t>’ van deze relatie)</w:t>
        </w:r>
      </w:ins>
      <w:ins w:id="260" w:author="Arjan Kloosterboer" w:date="2017-09-20T11:49:00Z">
        <w:r w:rsidR="00E90126">
          <w:t>. Zo ja, dan wordt daarvoor de vernieti</w:t>
        </w:r>
      </w:ins>
      <w:ins w:id="261" w:author="Arjan Kloosterboer" w:date="2017-09-20T11:51:00Z">
        <w:r w:rsidR="00B276BB">
          <w:t>gings</w:t>
        </w:r>
      </w:ins>
      <w:ins w:id="262" w:author="Arjan Kloosterboer" w:date="2017-09-20T11:49:00Z">
        <w:r w:rsidR="00E90126">
          <w:t xml:space="preserve">datum bepaald (m.b.v. </w:t>
        </w:r>
      </w:ins>
      <w:ins w:id="263" w:author="Arjan Kloosterboer" w:date="2017-09-20T11:50:00Z">
        <w:r w:rsidR="00E90126">
          <w:t xml:space="preserve">de attribuutsoort ‘Vernietigingstermijn’ van deze relatie) </w:t>
        </w:r>
      </w:ins>
      <w:ins w:id="264" w:author="Arjan Kloosterboer" w:date="2017-09-20T11:51:00Z">
        <w:r w:rsidR="00B276BB">
          <w:t>en vastgelegd met de RGB</w:t>
        </w:r>
      </w:ins>
      <w:ins w:id="265" w:author="Arjan Kloosterboer" w:date="2017-09-20T11:52:00Z">
        <w:r w:rsidR="00B276BB">
          <w:t>Z</w:t>
        </w:r>
      </w:ins>
      <w:ins w:id="266" w:author="Arjan Kloosterboer" w:date="2017-09-20T11:51:00Z">
        <w:r w:rsidR="00B276BB">
          <w:t>-attribuutsoort ‘</w:t>
        </w:r>
      </w:ins>
      <w:ins w:id="267" w:author="Arjan Kloosterboer" w:date="2017-09-20T11:52:00Z">
        <w:r w:rsidR="00B276BB">
          <w:t>Vernietigingsdatum’ bij de relatie ZAAK-INFORMATIEOBJECT</w:t>
        </w:r>
      </w:ins>
      <w:r>
        <w:t>.</w:t>
      </w:r>
      <w:del w:id="268" w:author="Arjan Kloosterboer" w:date="2017-09-20T11:47:00Z">
        <w:r w:rsidR="00A24F8E" w:rsidDel="00E90126">
          <w:delText xml:space="preserve"> Bij het opschonen van het zaakdossier, ten tijde van de overbrenging, zullen alle informatieobjecten met een type anders dan de in ‘Behouden’ vastgelegde typen, uit het dossier verwijderd worden.</w:delText>
        </w:r>
      </w:del>
      <w:r>
        <w:t xml:space="preserve">  </w:t>
      </w:r>
    </w:p>
    <w:p w14:paraId="05811C3B" w14:textId="2D683FA8" w:rsidR="00D6143F" w:rsidRPr="00D6143F" w:rsidRDefault="004E0D9F" w:rsidP="00180578">
      <w:pPr>
        <w:keepNext/>
        <w:rPr>
          <w:b/>
        </w:rPr>
      </w:pPr>
      <w:r>
        <w:rPr>
          <w:b/>
        </w:rPr>
        <w:t>Tot slot</w:t>
      </w:r>
    </w:p>
    <w:p w14:paraId="1C543CD0" w14:textId="04C29095" w:rsidR="00BD1FE1" w:rsidRDefault="0050283F" w:rsidP="0051462B">
      <w:r>
        <w:t xml:space="preserve">Op de hiervoor geschetste wijze blijkt het mogelijk de nieuwe Selectielijst te parametriseren in het ImZTC zodanig dat het archiefregime zoveel mogelijk op geautomatiseerde wijze bepaald kan worden  </w:t>
      </w:r>
      <w:r w:rsidR="006614C3">
        <w:t>voor af te ronden zaken die uitgevoerd worden op basis van ImZTC</w:t>
      </w:r>
      <w:ins w:id="269" w:author="Arjan Kloosterboer" w:date="2017-09-20T12:07:00Z">
        <w:r w:rsidR="002959D1">
          <w:t xml:space="preserve"> cq. ZTC2</w:t>
        </w:r>
      </w:ins>
      <w:r w:rsidR="006614C3">
        <w:t xml:space="preserve">-conforme zaaktypen. </w:t>
      </w:r>
      <w:ins w:id="270" w:author="Arjan Kloosterboer" w:date="2017-09-20T12:08:00Z">
        <w:r w:rsidR="00541666">
          <w:t>Opgemerkt dient te worden dat voor zaakdossiers van de categorie B (vernietigingsdatum afhanke</w:t>
        </w:r>
      </w:ins>
      <w:ins w:id="271" w:author="Arjan Kloosterboer" w:date="2017-09-20T12:09:00Z">
        <w:r w:rsidR="00541666">
          <w:t xml:space="preserve">lijk van het – in de toekomst – vervallen van het bedrjjfsbelang van het procesobject – elke organisatie maatregelen </w:t>
        </w:r>
      </w:ins>
      <w:ins w:id="272" w:author="Arjan Kloosterboer" w:date="2017-09-20T12:10:00Z">
        <w:r w:rsidR="00541666">
          <w:t xml:space="preserve">dient te treffen om het vervallen zijn tijdig te signaleren en daarmee de vernietigingsdatum </w:t>
        </w:r>
      </w:ins>
      <w:ins w:id="273" w:author="Arjan Kloosterboer" w:date="2017-09-20T12:11:00Z">
        <w:r w:rsidR="00541666">
          <w:t xml:space="preserve">alsnog </w:t>
        </w:r>
      </w:ins>
      <w:ins w:id="274" w:author="Arjan Kloosterboer" w:date="2017-09-20T12:10:00Z">
        <w:r w:rsidR="00541666">
          <w:t xml:space="preserve">te </w:t>
        </w:r>
      </w:ins>
      <w:ins w:id="275" w:author="Arjan Kloosterboer" w:date="2017-09-20T12:11:00Z">
        <w:r w:rsidR="00541666">
          <w:t xml:space="preserve">bepalen. </w:t>
        </w:r>
      </w:ins>
    </w:p>
    <w:p w14:paraId="66ADBC32" w14:textId="77777777" w:rsidR="0056482A" w:rsidRDefault="0056482A" w:rsidP="0056482A">
      <w:r w:rsidRPr="00337F8C">
        <w:rPr>
          <w:b/>
        </w:rPr>
        <w:lastRenderedPageBreak/>
        <w:t>Bijlagen</w:t>
      </w:r>
      <w:r>
        <w:t>:</w:t>
      </w:r>
    </w:p>
    <w:p w14:paraId="3219B2B1" w14:textId="28C7606E" w:rsidR="0056482A" w:rsidRDefault="0056482A" w:rsidP="0056482A">
      <w:pPr>
        <w:pStyle w:val="Lijstalinea"/>
        <w:numPr>
          <w:ilvl w:val="0"/>
          <w:numId w:val="5"/>
        </w:numPr>
      </w:pPr>
      <w:r w:rsidRPr="0056482A">
        <w:t>Procestypen met bijbehorende procesobject</w:t>
      </w:r>
      <w:r w:rsidR="00DD6F3E">
        <w:t>typ</w:t>
      </w:r>
      <w:r w:rsidRPr="0056482A">
        <w:t>en en resultaten</w:t>
      </w:r>
      <w:r w:rsidR="005C6D87">
        <w:t>.</w:t>
      </w:r>
    </w:p>
    <w:p w14:paraId="1EE8F2B1" w14:textId="34169CDD" w:rsidR="00120FCB" w:rsidRDefault="00120FCB" w:rsidP="0056482A">
      <w:pPr>
        <w:pStyle w:val="Lijstalinea"/>
        <w:numPr>
          <w:ilvl w:val="0"/>
          <w:numId w:val="5"/>
        </w:numPr>
      </w:pPr>
      <w:r>
        <w:t>Specificatie van wijzigingen in het ImZTC</w:t>
      </w:r>
      <w:r w:rsidR="005C6D87">
        <w:t xml:space="preserve"> (separaat document)</w:t>
      </w:r>
      <w:r>
        <w:t>.</w:t>
      </w:r>
    </w:p>
    <w:p w14:paraId="69B3213A" w14:textId="6C99271C" w:rsidR="005C6D87" w:rsidRDefault="005C6D87" w:rsidP="005C6D87">
      <w:pPr>
        <w:pStyle w:val="Lijstalinea"/>
        <w:numPr>
          <w:ilvl w:val="0"/>
          <w:numId w:val="5"/>
        </w:numPr>
      </w:pPr>
      <w:r>
        <w:t>Specificatie van wijzigingen in het RGBZ (separaat document).</w:t>
      </w:r>
    </w:p>
    <w:p w14:paraId="180E9F5D" w14:textId="250D4F4D" w:rsidR="0056482A" w:rsidRDefault="00BD4B3D" w:rsidP="0056482A">
      <w:pPr>
        <w:pStyle w:val="Lijstalinea"/>
        <w:numPr>
          <w:ilvl w:val="0"/>
          <w:numId w:val="5"/>
        </w:numPr>
      </w:pPr>
      <w:r>
        <w:t xml:space="preserve">Opsomming </w:t>
      </w:r>
      <w:r w:rsidR="0056482A">
        <w:t>Selectielijst</w:t>
      </w:r>
      <w:r>
        <w:t>klassen</w:t>
      </w:r>
      <w:r w:rsidR="0056482A">
        <w:t xml:space="preserve"> </w:t>
      </w:r>
      <w:r>
        <w:t xml:space="preserve">met ImZTC-attribuutwaarden </w:t>
      </w:r>
      <w:r w:rsidR="0056482A">
        <w:t>(separaat document)</w:t>
      </w:r>
      <w:r w:rsidR="005C6D87">
        <w:t>.</w:t>
      </w:r>
    </w:p>
    <w:p w14:paraId="3B82BF98" w14:textId="77777777" w:rsidR="0056482A" w:rsidRDefault="0056482A" w:rsidP="0051462B"/>
    <w:p w14:paraId="21FCFA9E" w14:textId="77777777" w:rsidR="0056482A" w:rsidRDefault="0056482A">
      <w:pPr>
        <w:spacing w:before="0" w:after="200"/>
        <w:rPr>
          <w:b/>
        </w:rPr>
      </w:pPr>
      <w:r>
        <w:rPr>
          <w:b/>
        </w:rPr>
        <w:br w:type="page"/>
      </w:r>
    </w:p>
    <w:p w14:paraId="0127556C" w14:textId="76A02AD4" w:rsidR="00281D8B" w:rsidRPr="00D22E94" w:rsidRDefault="0056482A" w:rsidP="0051462B">
      <w:pPr>
        <w:rPr>
          <w:b/>
        </w:rPr>
      </w:pPr>
      <w:r>
        <w:rPr>
          <w:b/>
        </w:rPr>
        <w:lastRenderedPageBreak/>
        <w:t xml:space="preserve">Bijlage: </w:t>
      </w:r>
      <w:r w:rsidR="00D22E94" w:rsidRPr="00D22E94">
        <w:rPr>
          <w:b/>
        </w:rPr>
        <w:t>Procestypen met bijbehorende procesobject</w:t>
      </w:r>
      <w:r w:rsidR="00DD6F3E">
        <w:rPr>
          <w:b/>
        </w:rPr>
        <w:t>typ</w:t>
      </w:r>
      <w:r w:rsidR="00D22E94" w:rsidRPr="00D22E94">
        <w:rPr>
          <w:b/>
        </w:rPr>
        <w:t>en en resultaten</w:t>
      </w:r>
    </w:p>
    <w:tbl>
      <w:tblPr>
        <w:tblW w:w="9072" w:type="dxa"/>
        <w:tblCellMar>
          <w:left w:w="70" w:type="dxa"/>
          <w:right w:w="70" w:type="dxa"/>
        </w:tblCellMar>
        <w:tblLook w:val="04A0" w:firstRow="1" w:lastRow="0" w:firstColumn="1" w:lastColumn="0" w:noHBand="0" w:noVBand="1"/>
      </w:tblPr>
      <w:tblGrid>
        <w:gridCol w:w="2249"/>
        <w:gridCol w:w="3590"/>
        <w:gridCol w:w="3233"/>
      </w:tblGrid>
      <w:tr w:rsidR="00D800FE" w:rsidRPr="00D800FE" w14:paraId="142898E5"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5D04B16D" w14:textId="77777777"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Procestype</w:t>
            </w:r>
          </w:p>
        </w:tc>
        <w:tc>
          <w:tcPr>
            <w:tcW w:w="4711" w:type="dxa"/>
            <w:tcBorders>
              <w:top w:val="single" w:sz="4" w:space="0" w:color="999999"/>
              <w:left w:val="single" w:sz="4" w:space="0" w:color="999999"/>
              <w:bottom w:val="nil"/>
              <w:right w:val="nil"/>
            </w:tcBorders>
            <w:shd w:val="clear" w:color="auto" w:fill="auto"/>
            <w:hideMark/>
          </w:tcPr>
          <w:p w14:paraId="18178E59" w14:textId="74E716EA"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Procesobject</w:t>
            </w:r>
            <w:r w:rsidR="0050283F">
              <w:rPr>
                <w:rFonts w:ascii="Calibri" w:eastAsia="Times New Roman" w:hAnsi="Calibri" w:cs="Times New Roman"/>
                <w:b/>
                <w:color w:val="000000"/>
                <w:sz w:val="18"/>
                <w:szCs w:val="18"/>
                <w:lang w:eastAsia="nl-NL"/>
              </w:rPr>
              <w:t>type</w:t>
            </w:r>
          </w:p>
        </w:tc>
        <w:tc>
          <w:tcPr>
            <w:tcW w:w="4360" w:type="dxa"/>
            <w:tcBorders>
              <w:top w:val="nil"/>
              <w:left w:val="nil"/>
              <w:bottom w:val="nil"/>
              <w:right w:val="nil"/>
            </w:tcBorders>
            <w:shd w:val="clear" w:color="auto" w:fill="auto"/>
            <w:hideMark/>
          </w:tcPr>
          <w:p w14:paraId="5ABCB2EA" w14:textId="77777777"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Resultaten</w:t>
            </w:r>
          </w:p>
        </w:tc>
      </w:tr>
      <w:tr w:rsidR="00D800FE" w:rsidRPr="00D800FE" w14:paraId="2EE970A8"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747E538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 doen</w:t>
            </w:r>
          </w:p>
        </w:tc>
        <w:tc>
          <w:tcPr>
            <w:tcW w:w="4711" w:type="dxa"/>
            <w:tcBorders>
              <w:top w:val="single" w:sz="4" w:space="0" w:color="999999"/>
              <w:left w:val="single" w:sz="4" w:space="0" w:color="999999"/>
              <w:bottom w:val="nil"/>
              <w:right w:val="nil"/>
            </w:tcBorders>
            <w:shd w:val="clear" w:color="auto" w:fill="auto"/>
            <w:hideMark/>
          </w:tcPr>
          <w:p w14:paraId="2D56F65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14:paraId="7C3596D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522FD54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C93A4E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Aangiften behandelen</w:t>
            </w:r>
          </w:p>
        </w:tc>
        <w:tc>
          <w:tcPr>
            <w:tcW w:w="4711" w:type="dxa"/>
            <w:tcBorders>
              <w:top w:val="single" w:sz="4" w:space="0" w:color="999999"/>
              <w:left w:val="single" w:sz="4" w:space="0" w:color="999999"/>
              <w:bottom w:val="nil"/>
              <w:right w:val="nil"/>
            </w:tcBorders>
            <w:shd w:val="clear" w:color="auto" w:fill="auto"/>
            <w:hideMark/>
          </w:tcPr>
          <w:p w14:paraId="572979B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14:paraId="6D2F7F3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Verwerkt</w:t>
            </w:r>
          </w:p>
        </w:tc>
      </w:tr>
      <w:tr w:rsidR="00D800FE" w:rsidRPr="00D800FE" w14:paraId="7F4AE127"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10166B3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Adviseren</w:t>
            </w:r>
          </w:p>
        </w:tc>
        <w:tc>
          <w:tcPr>
            <w:tcW w:w="4711" w:type="dxa"/>
            <w:tcBorders>
              <w:top w:val="single" w:sz="4" w:space="0" w:color="999999"/>
              <w:left w:val="single" w:sz="4" w:space="0" w:color="999999"/>
              <w:bottom w:val="nil"/>
              <w:right w:val="nil"/>
            </w:tcBorders>
            <w:shd w:val="clear" w:color="auto" w:fill="auto"/>
            <w:hideMark/>
          </w:tcPr>
          <w:p w14:paraId="471B4B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advies</w:t>
            </w:r>
          </w:p>
        </w:tc>
        <w:tc>
          <w:tcPr>
            <w:tcW w:w="4360" w:type="dxa"/>
            <w:tcBorders>
              <w:top w:val="nil"/>
              <w:left w:val="nil"/>
              <w:bottom w:val="nil"/>
              <w:right w:val="nil"/>
            </w:tcBorders>
            <w:shd w:val="clear" w:color="auto" w:fill="auto"/>
            <w:hideMark/>
          </w:tcPr>
          <w:p w14:paraId="7D3BEEF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verstrekt / Verstrekt</w:t>
            </w:r>
          </w:p>
        </w:tc>
      </w:tr>
      <w:tr w:rsidR="00D800FE" w:rsidRPr="00D800FE" w14:paraId="2B97EC33"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6AC7F3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Beleid en regelgeving opstellen</w:t>
            </w:r>
          </w:p>
        </w:tc>
        <w:tc>
          <w:tcPr>
            <w:tcW w:w="4711" w:type="dxa"/>
            <w:tcBorders>
              <w:top w:val="single" w:sz="4" w:space="0" w:color="999999"/>
              <w:left w:val="single" w:sz="4" w:space="0" w:color="999999"/>
              <w:bottom w:val="nil"/>
              <w:right w:val="nil"/>
            </w:tcBorders>
            <w:shd w:val="clear" w:color="auto" w:fill="auto"/>
            <w:hideMark/>
          </w:tcPr>
          <w:p w14:paraId="529855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beleid of regelgeving</w:t>
            </w:r>
          </w:p>
        </w:tc>
        <w:tc>
          <w:tcPr>
            <w:tcW w:w="4360" w:type="dxa"/>
            <w:tcBorders>
              <w:top w:val="nil"/>
              <w:left w:val="nil"/>
              <w:bottom w:val="nil"/>
              <w:right w:val="nil"/>
            </w:tcBorders>
            <w:shd w:val="clear" w:color="auto" w:fill="auto"/>
            <w:hideMark/>
          </w:tcPr>
          <w:p w14:paraId="391667C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Ingetrokken / Niet doorgegaan / Vastgesteld</w:t>
            </w:r>
          </w:p>
        </w:tc>
      </w:tr>
      <w:tr w:rsidR="00D800FE" w:rsidRPr="00D800FE" w14:paraId="380BD119"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E4D2F2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Betalen en innen</w:t>
            </w:r>
          </w:p>
        </w:tc>
        <w:tc>
          <w:tcPr>
            <w:tcW w:w="4711" w:type="dxa"/>
            <w:tcBorders>
              <w:top w:val="single" w:sz="4" w:space="0" w:color="999999"/>
              <w:left w:val="single" w:sz="4" w:space="0" w:color="999999"/>
              <w:bottom w:val="nil"/>
              <w:right w:val="nil"/>
            </w:tcBorders>
            <w:shd w:val="clear" w:color="auto" w:fill="auto"/>
            <w:hideMark/>
          </w:tcPr>
          <w:p w14:paraId="7215CD3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vordering of schuld</w:t>
            </w:r>
          </w:p>
        </w:tc>
        <w:tc>
          <w:tcPr>
            <w:tcW w:w="4360" w:type="dxa"/>
            <w:tcBorders>
              <w:top w:val="nil"/>
              <w:left w:val="nil"/>
              <w:bottom w:val="nil"/>
              <w:right w:val="nil"/>
            </w:tcBorders>
            <w:shd w:val="clear" w:color="auto" w:fill="auto"/>
            <w:hideMark/>
          </w:tcPr>
          <w:p w14:paraId="496EBB1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Betaald / Geïnd / Niet betaald / Niet geïnd</w:t>
            </w:r>
          </w:p>
        </w:tc>
      </w:tr>
      <w:tr w:rsidR="00D800FE" w:rsidRPr="00D800FE" w14:paraId="53BA7E05"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86175F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Betwisten</w:t>
            </w:r>
          </w:p>
        </w:tc>
        <w:tc>
          <w:tcPr>
            <w:tcW w:w="4711" w:type="dxa"/>
            <w:tcBorders>
              <w:top w:val="single" w:sz="4" w:space="0" w:color="999999"/>
              <w:left w:val="single" w:sz="4" w:space="0" w:color="999999"/>
              <w:bottom w:val="nil"/>
              <w:right w:val="nil"/>
            </w:tcBorders>
            <w:shd w:val="clear" w:color="auto" w:fill="auto"/>
            <w:hideMark/>
          </w:tcPr>
          <w:p w14:paraId="0DF73BF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14:paraId="60C3D47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60391D24"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48166C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Evaluatie uitvoeren</w:t>
            </w:r>
          </w:p>
        </w:tc>
        <w:tc>
          <w:tcPr>
            <w:tcW w:w="4711" w:type="dxa"/>
            <w:tcBorders>
              <w:top w:val="single" w:sz="4" w:space="0" w:color="999999"/>
              <w:left w:val="single" w:sz="4" w:space="0" w:color="999999"/>
              <w:bottom w:val="nil"/>
              <w:right w:val="nil"/>
            </w:tcBorders>
            <w:shd w:val="clear" w:color="auto" w:fill="auto"/>
            <w:hideMark/>
          </w:tcPr>
          <w:p w14:paraId="6350956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de evaluatie betrekking op heeft</w:t>
            </w:r>
          </w:p>
        </w:tc>
        <w:tc>
          <w:tcPr>
            <w:tcW w:w="4360" w:type="dxa"/>
            <w:tcBorders>
              <w:top w:val="nil"/>
              <w:left w:val="nil"/>
              <w:bottom w:val="nil"/>
              <w:right w:val="nil"/>
            </w:tcBorders>
            <w:shd w:val="clear" w:color="auto" w:fill="auto"/>
            <w:hideMark/>
          </w:tcPr>
          <w:p w14:paraId="2580FB6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14:paraId="2BE309E2"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0A1FEAE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Gebeurtenis organiseren</w:t>
            </w:r>
          </w:p>
        </w:tc>
        <w:tc>
          <w:tcPr>
            <w:tcW w:w="4711" w:type="dxa"/>
            <w:tcBorders>
              <w:top w:val="single" w:sz="4" w:space="0" w:color="999999"/>
              <w:left w:val="single" w:sz="4" w:space="0" w:color="999999"/>
              <w:bottom w:val="nil"/>
              <w:right w:val="nil"/>
            </w:tcBorders>
            <w:shd w:val="clear" w:color="auto" w:fill="auto"/>
            <w:hideMark/>
          </w:tcPr>
          <w:p w14:paraId="0583B7A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gebeurtenis</w:t>
            </w:r>
          </w:p>
        </w:tc>
        <w:tc>
          <w:tcPr>
            <w:tcW w:w="4360" w:type="dxa"/>
            <w:tcBorders>
              <w:top w:val="nil"/>
              <w:left w:val="nil"/>
              <w:bottom w:val="nil"/>
              <w:right w:val="nil"/>
            </w:tcBorders>
            <w:shd w:val="clear" w:color="auto" w:fill="auto"/>
            <w:hideMark/>
          </w:tcPr>
          <w:p w14:paraId="29292E5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03558BC7"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3FFEF3E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Gegevens administreren / verwerken</w:t>
            </w:r>
          </w:p>
        </w:tc>
        <w:tc>
          <w:tcPr>
            <w:tcW w:w="4711" w:type="dxa"/>
            <w:tcBorders>
              <w:top w:val="single" w:sz="4" w:space="0" w:color="999999"/>
              <w:left w:val="single" w:sz="4" w:space="0" w:color="999999"/>
              <w:bottom w:val="nil"/>
              <w:right w:val="nil"/>
            </w:tcBorders>
            <w:shd w:val="clear" w:color="auto" w:fill="auto"/>
            <w:hideMark/>
          </w:tcPr>
          <w:p w14:paraId="32DEAAD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verwerkte gegevens</w:t>
            </w:r>
          </w:p>
        </w:tc>
        <w:tc>
          <w:tcPr>
            <w:tcW w:w="4360" w:type="dxa"/>
            <w:tcBorders>
              <w:top w:val="nil"/>
              <w:left w:val="nil"/>
              <w:bottom w:val="nil"/>
              <w:right w:val="nil"/>
            </w:tcBorders>
            <w:shd w:val="clear" w:color="auto" w:fill="auto"/>
            <w:hideMark/>
          </w:tcPr>
          <w:p w14:paraId="234E065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verwerkt / Verwerkt</w:t>
            </w:r>
          </w:p>
        </w:tc>
      </w:tr>
      <w:tr w:rsidR="00D800FE" w:rsidRPr="00D800FE" w14:paraId="6100907A"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03DFFAC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Geschillen behandelen</w:t>
            </w:r>
          </w:p>
        </w:tc>
        <w:tc>
          <w:tcPr>
            <w:tcW w:w="4711" w:type="dxa"/>
            <w:tcBorders>
              <w:top w:val="single" w:sz="4" w:space="0" w:color="999999"/>
              <w:left w:val="single" w:sz="4" w:space="0" w:color="999999"/>
              <w:bottom w:val="nil"/>
              <w:right w:val="nil"/>
            </w:tcBorders>
            <w:shd w:val="clear" w:color="auto" w:fill="auto"/>
            <w:hideMark/>
          </w:tcPr>
          <w:p w14:paraId="42A57C7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14:paraId="61A3B91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3D2765A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6DB3927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Heffen</w:t>
            </w:r>
          </w:p>
        </w:tc>
        <w:tc>
          <w:tcPr>
            <w:tcW w:w="4711" w:type="dxa"/>
            <w:tcBorders>
              <w:top w:val="single" w:sz="4" w:space="0" w:color="999999"/>
              <w:left w:val="single" w:sz="4" w:space="0" w:color="999999"/>
              <w:bottom w:val="nil"/>
              <w:right w:val="nil"/>
            </w:tcBorders>
            <w:shd w:val="clear" w:color="auto" w:fill="auto"/>
            <w:hideMark/>
          </w:tcPr>
          <w:p w14:paraId="1D0648D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heffing</w:t>
            </w:r>
          </w:p>
        </w:tc>
        <w:tc>
          <w:tcPr>
            <w:tcW w:w="4360" w:type="dxa"/>
            <w:tcBorders>
              <w:top w:val="nil"/>
              <w:left w:val="nil"/>
              <w:bottom w:val="nil"/>
              <w:right w:val="nil"/>
            </w:tcBorders>
            <w:shd w:val="clear" w:color="auto" w:fill="auto"/>
            <w:hideMark/>
          </w:tcPr>
          <w:p w14:paraId="1524BB0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opgelegd / Opgelegd</w:t>
            </w:r>
          </w:p>
        </w:tc>
      </w:tr>
      <w:tr w:rsidR="00D800FE" w:rsidRPr="00D800FE" w14:paraId="072D9689"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2B74031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Informeren</w:t>
            </w:r>
          </w:p>
        </w:tc>
        <w:tc>
          <w:tcPr>
            <w:tcW w:w="4711" w:type="dxa"/>
            <w:tcBorders>
              <w:top w:val="single" w:sz="4" w:space="0" w:color="999999"/>
              <w:left w:val="single" w:sz="4" w:space="0" w:color="999999"/>
              <w:bottom w:val="nil"/>
              <w:right w:val="nil"/>
            </w:tcBorders>
            <w:shd w:val="clear" w:color="auto" w:fill="auto"/>
            <w:hideMark/>
          </w:tcPr>
          <w:p w14:paraId="1CA7B5D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verstrekte of gepubliceerde informatie</w:t>
            </w:r>
          </w:p>
        </w:tc>
        <w:tc>
          <w:tcPr>
            <w:tcW w:w="4360" w:type="dxa"/>
            <w:tcBorders>
              <w:top w:val="nil"/>
              <w:left w:val="nil"/>
              <w:bottom w:val="nil"/>
              <w:right w:val="nil"/>
            </w:tcBorders>
            <w:shd w:val="clear" w:color="auto" w:fill="auto"/>
            <w:hideMark/>
          </w:tcPr>
          <w:p w14:paraId="68F7D83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14:paraId="282C023D"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AF4CB3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Instellen en inrichten organisatie</w:t>
            </w:r>
          </w:p>
        </w:tc>
        <w:tc>
          <w:tcPr>
            <w:tcW w:w="4711" w:type="dxa"/>
            <w:tcBorders>
              <w:top w:val="single" w:sz="4" w:space="0" w:color="999999"/>
              <w:left w:val="single" w:sz="4" w:space="0" w:color="999999"/>
              <w:bottom w:val="nil"/>
              <w:right w:val="nil"/>
            </w:tcBorders>
            <w:shd w:val="clear" w:color="auto" w:fill="auto"/>
            <w:hideMark/>
          </w:tcPr>
          <w:p w14:paraId="1C25588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vastgestelde organisatie inrichting</w:t>
            </w:r>
          </w:p>
        </w:tc>
        <w:tc>
          <w:tcPr>
            <w:tcW w:w="4360" w:type="dxa"/>
            <w:tcBorders>
              <w:top w:val="nil"/>
              <w:left w:val="nil"/>
              <w:bottom w:val="nil"/>
              <w:right w:val="nil"/>
            </w:tcBorders>
            <w:shd w:val="clear" w:color="auto" w:fill="auto"/>
            <w:hideMark/>
          </w:tcPr>
          <w:p w14:paraId="5FC1C83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Ingericht / Ingesteld / Niet doorgegaan / Opgeheven</w:t>
            </w:r>
          </w:p>
        </w:tc>
      </w:tr>
      <w:tr w:rsidR="00D800FE" w:rsidRPr="00D800FE" w14:paraId="1B2C73EF"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B5EA079"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Onderhouden en repareren</w:t>
            </w:r>
          </w:p>
        </w:tc>
        <w:tc>
          <w:tcPr>
            <w:tcW w:w="4711" w:type="dxa"/>
            <w:tcBorders>
              <w:top w:val="single" w:sz="4" w:space="0" w:color="999999"/>
              <w:left w:val="single" w:sz="4" w:space="0" w:color="999999"/>
              <w:bottom w:val="nil"/>
              <w:right w:val="nil"/>
            </w:tcBorders>
            <w:shd w:val="clear" w:color="auto" w:fill="auto"/>
            <w:hideMark/>
          </w:tcPr>
          <w:p w14:paraId="383F124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onderhoud of de reparatie wordt uitgevoerd</w:t>
            </w:r>
          </w:p>
        </w:tc>
        <w:tc>
          <w:tcPr>
            <w:tcW w:w="4360" w:type="dxa"/>
            <w:tcBorders>
              <w:top w:val="nil"/>
              <w:left w:val="nil"/>
              <w:bottom w:val="nil"/>
              <w:right w:val="nil"/>
            </w:tcBorders>
            <w:shd w:val="clear" w:color="auto" w:fill="auto"/>
            <w:hideMark/>
          </w:tcPr>
          <w:p w14:paraId="66AD233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14:paraId="62432B8D"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13685CD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Openbare ruimte inrichten</w:t>
            </w:r>
          </w:p>
        </w:tc>
        <w:tc>
          <w:tcPr>
            <w:tcW w:w="4711" w:type="dxa"/>
            <w:tcBorders>
              <w:top w:val="single" w:sz="4" w:space="0" w:color="999999"/>
              <w:left w:val="single" w:sz="4" w:space="0" w:color="999999"/>
              <w:bottom w:val="nil"/>
              <w:right w:val="nil"/>
            </w:tcBorders>
            <w:shd w:val="clear" w:color="auto" w:fill="auto"/>
            <w:hideMark/>
          </w:tcPr>
          <w:p w14:paraId="25BE3C62"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 in de openbare ruimte</w:t>
            </w:r>
          </w:p>
        </w:tc>
        <w:tc>
          <w:tcPr>
            <w:tcW w:w="4360" w:type="dxa"/>
            <w:tcBorders>
              <w:top w:val="nil"/>
              <w:left w:val="nil"/>
              <w:bottom w:val="nil"/>
              <w:right w:val="nil"/>
            </w:tcBorders>
            <w:shd w:val="clear" w:color="auto" w:fill="auto"/>
            <w:hideMark/>
          </w:tcPr>
          <w:p w14:paraId="0E1F4F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14:paraId="388F2DBB"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45EA9F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Overeenkomsten aangaan</w:t>
            </w:r>
          </w:p>
        </w:tc>
        <w:tc>
          <w:tcPr>
            <w:tcW w:w="4711" w:type="dxa"/>
            <w:tcBorders>
              <w:top w:val="single" w:sz="4" w:space="0" w:color="999999"/>
              <w:left w:val="single" w:sz="4" w:space="0" w:color="999999"/>
              <w:bottom w:val="nil"/>
              <w:right w:val="nil"/>
            </w:tcBorders>
            <w:shd w:val="clear" w:color="auto" w:fill="auto"/>
            <w:hideMark/>
          </w:tcPr>
          <w:p w14:paraId="55055F6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overeenkomst</w:t>
            </w:r>
          </w:p>
        </w:tc>
        <w:tc>
          <w:tcPr>
            <w:tcW w:w="4360" w:type="dxa"/>
            <w:tcBorders>
              <w:top w:val="nil"/>
              <w:left w:val="nil"/>
              <w:bottom w:val="nil"/>
              <w:right w:val="nil"/>
            </w:tcBorders>
            <w:shd w:val="clear" w:color="auto" w:fill="auto"/>
            <w:hideMark/>
          </w:tcPr>
          <w:p w14:paraId="4A2996E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Aangegaan / Afgebroken / Beëindigd / Niet doorgegaan</w:t>
            </w:r>
          </w:p>
        </w:tc>
      </w:tr>
      <w:tr w:rsidR="00D800FE" w:rsidRPr="00D800FE" w14:paraId="728070B8"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67DA24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Personen aanstellen</w:t>
            </w:r>
          </w:p>
        </w:tc>
        <w:tc>
          <w:tcPr>
            <w:tcW w:w="4711" w:type="dxa"/>
            <w:tcBorders>
              <w:top w:val="single" w:sz="4" w:space="0" w:color="999999"/>
              <w:left w:val="single" w:sz="4" w:space="0" w:color="999999"/>
              <w:bottom w:val="nil"/>
              <w:right w:val="nil"/>
            </w:tcBorders>
            <w:shd w:val="clear" w:color="auto" w:fill="auto"/>
            <w:hideMark/>
          </w:tcPr>
          <w:p w14:paraId="36B8B88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dienstverband</w:t>
            </w:r>
          </w:p>
        </w:tc>
        <w:tc>
          <w:tcPr>
            <w:tcW w:w="4360" w:type="dxa"/>
            <w:tcBorders>
              <w:top w:val="nil"/>
              <w:left w:val="nil"/>
              <w:bottom w:val="nil"/>
              <w:right w:val="nil"/>
            </w:tcBorders>
            <w:shd w:val="clear" w:color="auto" w:fill="auto"/>
            <w:hideMark/>
          </w:tcPr>
          <w:p w14:paraId="678B9FDB"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Aangesteld / Afgebroken / Beëindigd / Gewijzigd / Niet aangesteld / Niet gewijzigd</w:t>
            </w:r>
          </w:p>
        </w:tc>
      </w:tr>
      <w:tr w:rsidR="00D800FE" w:rsidRPr="00D800FE" w14:paraId="1319F84E"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4712CB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Plannen opstellen</w:t>
            </w:r>
          </w:p>
        </w:tc>
        <w:tc>
          <w:tcPr>
            <w:tcW w:w="4711" w:type="dxa"/>
            <w:tcBorders>
              <w:top w:val="single" w:sz="4" w:space="0" w:color="999999"/>
              <w:left w:val="single" w:sz="4" w:space="0" w:color="999999"/>
              <w:bottom w:val="nil"/>
              <w:right w:val="nil"/>
            </w:tcBorders>
            <w:shd w:val="clear" w:color="auto" w:fill="auto"/>
            <w:hideMark/>
          </w:tcPr>
          <w:p w14:paraId="44CD5BA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plan</w:t>
            </w:r>
          </w:p>
        </w:tc>
        <w:tc>
          <w:tcPr>
            <w:tcW w:w="4360" w:type="dxa"/>
            <w:tcBorders>
              <w:top w:val="nil"/>
              <w:left w:val="nil"/>
              <w:bottom w:val="nil"/>
              <w:right w:val="nil"/>
            </w:tcBorders>
            <w:shd w:val="clear" w:color="auto" w:fill="auto"/>
            <w:hideMark/>
          </w:tcPr>
          <w:p w14:paraId="1541A9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vastgesteld / Vastgesteld</w:t>
            </w:r>
          </w:p>
        </w:tc>
      </w:tr>
      <w:tr w:rsidR="00D800FE" w:rsidRPr="00D800FE" w14:paraId="77C0D675"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66577BB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 aanvragen</w:t>
            </w:r>
          </w:p>
        </w:tc>
        <w:tc>
          <w:tcPr>
            <w:tcW w:w="4711" w:type="dxa"/>
            <w:tcBorders>
              <w:top w:val="single" w:sz="4" w:space="0" w:color="999999"/>
              <w:left w:val="single" w:sz="4" w:space="0" w:color="999999"/>
              <w:bottom w:val="nil"/>
              <w:right w:val="nil"/>
            </w:tcBorders>
            <w:shd w:val="clear" w:color="auto" w:fill="auto"/>
            <w:hideMark/>
          </w:tcPr>
          <w:p w14:paraId="4532CC5D"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w:t>
            </w:r>
          </w:p>
        </w:tc>
        <w:tc>
          <w:tcPr>
            <w:tcW w:w="4360" w:type="dxa"/>
            <w:tcBorders>
              <w:top w:val="nil"/>
              <w:left w:val="nil"/>
              <w:bottom w:val="nil"/>
              <w:right w:val="nil"/>
            </w:tcBorders>
            <w:shd w:val="clear" w:color="auto" w:fill="auto"/>
            <w:hideMark/>
          </w:tcPr>
          <w:p w14:paraId="48D6E94C"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14:paraId="07CFAC55"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3BF03C2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Producten en diensten leveren</w:t>
            </w:r>
          </w:p>
        </w:tc>
        <w:tc>
          <w:tcPr>
            <w:tcW w:w="4711" w:type="dxa"/>
            <w:tcBorders>
              <w:top w:val="single" w:sz="4" w:space="0" w:color="999999"/>
              <w:left w:val="single" w:sz="4" w:space="0" w:color="999999"/>
              <w:bottom w:val="nil"/>
              <w:right w:val="nil"/>
            </w:tcBorders>
            <w:shd w:val="clear" w:color="auto" w:fill="auto"/>
            <w:hideMark/>
          </w:tcPr>
          <w:p w14:paraId="0A4011D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geleverde product of de geleverde dienst</w:t>
            </w:r>
          </w:p>
        </w:tc>
        <w:tc>
          <w:tcPr>
            <w:tcW w:w="4360" w:type="dxa"/>
            <w:tcBorders>
              <w:top w:val="nil"/>
              <w:left w:val="nil"/>
              <w:bottom w:val="nil"/>
              <w:right w:val="nil"/>
            </w:tcBorders>
            <w:shd w:val="clear" w:color="auto" w:fill="auto"/>
            <w:hideMark/>
          </w:tcPr>
          <w:p w14:paraId="56F81F2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Geleverd / Ingetrokken  / Niet geleverd</w:t>
            </w:r>
          </w:p>
        </w:tc>
      </w:tr>
      <w:tr w:rsidR="00D800FE" w:rsidRPr="00D800FE" w14:paraId="607F178E"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512DCD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aanvragen</w:t>
            </w:r>
          </w:p>
        </w:tc>
        <w:tc>
          <w:tcPr>
            <w:tcW w:w="4711" w:type="dxa"/>
            <w:tcBorders>
              <w:top w:val="single" w:sz="4" w:space="0" w:color="999999"/>
              <w:left w:val="single" w:sz="4" w:space="0" w:color="999999"/>
              <w:bottom w:val="nil"/>
              <w:right w:val="nil"/>
            </w:tcBorders>
            <w:shd w:val="clear" w:color="auto" w:fill="auto"/>
            <w:hideMark/>
          </w:tcPr>
          <w:p w14:paraId="7FAF2B7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14:paraId="7E24AFF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14:paraId="7ACED1BA"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06B77C6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toekennen</w:t>
            </w:r>
          </w:p>
        </w:tc>
        <w:tc>
          <w:tcPr>
            <w:tcW w:w="4711" w:type="dxa"/>
            <w:tcBorders>
              <w:top w:val="single" w:sz="4" w:space="0" w:color="999999"/>
              <w:left w:val="single" w:sz="4" w:space="0" w:color="999999"/>
              <w:bottom w:val="nil"/>
              <w:right w:val="nil"/>
            </w:tcBorders>
            <w:shd w:val="clear" w:color="auto" w:fill="auto"/>
            <w:hideMark/>
          </w:tcPr>
          <w:p w14:paraId="482D334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14:paraId="0914B776"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Niet toegekend / Toegekend</w:t>
            </w:r>
          </w:p>
        </w:tc>
      </w:tr>
      <w:tr w:rsidR="00D800FE" w:rsidRPr="00D800FE" w14:paraId="202C4F1C"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6B50BEA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Toestemming verlenen</w:t>
            </w:r>
          </w:p>
        </w:tc>
        <w:tc>
          <w:tcPr>
            <w:tcW w:w="4711" w:type="dxa"/>
            <w:tcBorders>
              <w:top w:val="single" w:sz="4" w:space="0" w:color="999999"/>
              <w:left w:val="single" w:sz="4" w:space="0" w:color="999999"/>
              <w:bottom w:val="nil"/>
              <w:right w:val="nil"/>
            </w:tcBorders>
            <w:shd w:val="clear" w:color="auto" w:fill="auto"/>
            <w:hideMark/>
          </w:tcPr>
          <w:p w14:paraId="13B031F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verleende toestemming</w:t>
            </w:r>
          </w:p>
        </w:tc>
        <w:tc>
          <w:tcPr>
            <w:tcW w:w="4360" w:type="dxa"/>
            <w:tcBorders>
              <w:top w:val="nil"/>
              <w:left w:val="nil"/>
              <w:bottom w:val="nil"/>
              <w:right w:val="nil"/>
            </w:tcBorders>
            <w:shd w:val="clear" w:color="auto" w:fill="auto"/>
            <w:hideMark/>
          </w:tcPr>
          <w:p w14:paraId="697A9ED5"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Ingetrokken / Verleend / Verwerkt</w:t>
            </w:r>
          </w:p>
        </w:tc>
      </w:tr>
      <w:tr w:rsidR="00D800FE" w:rsidRPr="00D800FE" w14:paraId="53BA192A"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5EE3B711"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Toestemming vragen</w:t>
            </w:r>
          </w:p>
        </w:tc>
        <w:tc>
          <w:tcPr>
            <w:tcW w:w="4711" w:type="dxa"/>
            <w:tcBorders>
              <w:top w:val="single" w:sz="4" w:space="0" w:color="999999"/>
              <w:left w:val="single" w:sz="4" w:space="0" w:color="999999"/>
              <w:bottom w:val="nil"/>
              <w:right w:val="nil"/>
            </w:tcBorders>
            <w:shd w:val="clear" w:color="auto" w:fill="auto"/>
            <w:hideMark/>
          </w:tcPr>
          <w:p w14:paraId="60F2F578"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verkregen toestemming</w:t>
            </w:r>
          </w:p>
        </w:tc>
        <w:tc>
          <w:tcPr>
            <w:tcW w:w="4360" w:type="dxa"/>
            <w:tcBorders>
              <w:top w:val="nil"/>
              <w:left w:val="nil"/>
              <w:bottom w:val="nil"/>
              <w:right w:val="nil"/>
            </w:tcBorders>
            <w:shd w:val="clear" w:color="auto" w:fill="auto"/>
            <w:hideMark/>
          </w:tcPr>
          <w:p w14:paraId="63BFE4D1"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Verkregen</w:t>
            </w:r>
          </w:p>
        </w:tc>
      </w:tr>
      <w:tr w:rsidR="00D800FE" w:rsidRPr="00D800FE" w14:paraId="52932BCD"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25644809"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Toezicht en handhaving ondergaan</w:t>
            </w:r>
          </w:p>
        </w:tc>
        <w:tc>
          <w:tcPr>
            <w:tcW w:w="4711" w:type="dxa"/>
            <w:tcBorders>
              <w:top w:val="single" w:sz="4" w:space="0" w:color="999999"/>
              <w:left w:val="single" w:sz="4" w:space="0" w:color="999999"/>
              <w:bottom w:val="nil"/>
              <w:right w:val="nil"/>
            </w:tcBorders>
            <w:shd w:val="clear" w:color="auto" w:fill="auto"/>
            <w:hideMark/>
          </w:tcPr>
          <w:p w14:paraId="132C4AB4"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toezicht of de handhaving betrekking op heeft</w:t>
            </w:r>
          </w:p>
        </w:tc>
        <w:tc>
          <w:tcPr>
            <w:tcW w:w="4360" w:type="dxa"/>
            <w:tcBorders>
              <w:top w:val="nil"/>
              <w:left w:val="nil"/>
              <w:bottom w:val="nil"/>
              <w:right w:val="nil"/>
            </w:tcBorders>
            <w:shd w:val="clear" w:color="auto" w:fill="auto"/>
            <w:hideMark/>
          </w:tcPr>
          <w:p w14:paraId="253A8F2B"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14:paraId="6FFA4C27"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30446BD"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Toezien en handhaven</w:t>
            </w:r>
          </w:p>
        </w:tc>
        <w:tc>
          <w:tcPr>
            <w:tcW w:w="4711" w:type="dxa"/>
            <w:tcBorders>
              <w:top w:val="single" w:sz="4" w:space="0" w:color="999999"/>
              <w:left w:val="single" w:sz="4" w:space="0" w:color="999999"/>
              <w:bottom w:val="nil"/>
              <w:right w:val="nil"/>
            </w:tcBorders>
            <w:shd w:val="clear" w:color="auto" w:fill="auto"/>
            <w:hideMark/>
          </w:tcPr>
          <w:p w14:paraId="061AB6C0"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vastgelegde eindresultaat van het proces</w:t>
            </w:r>
          </w:p>
        </w:tc>
        <w:tc>
          <w:tcPr>
            <w:tcW w:w="4360" w:type="dxa"/>
            <w:tcBorders>
              <w:top w:val="nil"/>
              <w:left w:val="nil"/>
              <w:bottom w:val="nil"/>
              <w:right w:val="nil"/>
            </w:tcBorders>
            <w:shd w:val="clear" w:color="auto" w:fill="auto"/>
            <w:hideMark/>
          </w:tcPr>
          <w:p w14:paraId="49E1A16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Handhaving uitgevoerd / Toezicht uitgevoerd</w:t>
            </w:r>
          </w:p>
        </w:tc>
      </w:tr>
      <w:tr w:rsidR="00D800FE" w:rsidRPr="00D800FE" w14:paraId="564C62BC" w14:textId="77777777" w:rsidTr="00D800FE">
        <w:trPr>
          <w:trHeight w:val="576"/>
        </w:trPr>
        <w:tc>
          <w:tcPr>
            <w:tcW w:w="2689" w:type="dxa"/>
            <w:tcBorders>
              <w:top w:val="single" w:sz="4" w:space="0" w:color="999999"/>
              <w:left w:val="single" w:sz="4" w:space="0" w:color="999999"/>
              <w:bottom w:val="nil"/>
              <w:right w:val="nil"/>
            </w:tcBorders>
            <w:shd w:val="clear" w:color="auto" w:fill="auto"/>
            <w:hideMark/>
          </w:tcPr>
          <w:p w14:paraId="70485C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Verzoeken behandelen</w:t>
            </w:r>
          </w:p>
        </w:tc>
        <w:tc>
          <w:tcPr>
            <w:tcW w:w="4711" w:type="dxa"/>
            <w:tcBorders>
              <w:top w:val="single" w:sz="4" w:space="0" w:color="999999"/>
              <w:left w:val="single" w:sz="4" w:space="0" w:color="999999"/>
              <w:bottom w:val="nil"/>
              <w:right w:val="nil"/>
            </w:tcBorders>
            <w:shd w:val="clear" w:color="auto" w:fill="auto"/>
            <w:hideMark/>
          </w:tcPr>
          <w:p w14:paraId="23131B63"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handelen van de organisatie op basis van het verzoek</w:t>
            </w:r>
          </w:p>
        </w:tc>
        <w:tc>
          <w:tcPr>
            <w:tcW w:w="4360" w:type="dxa"/>
            <w:tcBorders>
              <w:top w:val="nil"/>
              <w:left w:val="nil"/>
              <w:bottom w:val="nil"/>
              <w:right w:val="nil"/>
            </w:tcBorders>
            <w:shd w:val="clear" w:color="auto" w:fill="auto"/>
            <w:hideMark/>
          </w:tcPr>
          <w:p w14:paraId="2F0E652E"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Afgewezen / Ingewilligd</w:t>
            </w:r>
          </w:p>
        </w:tc>
      </w:tr>
      <w:tr w:rsidR="00D800FE" w:rsidRPr="00D800FE" w14:paraId="584D3FB6"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4B74BC02"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Voorziening aanvragen</w:t>
            </w:r>
          </w:p>
        </w:tc>
        <w:tc>
          <w:tcPr>
            <w:tcW w:w="4711" w:type="dxa"/>
            <w:tcBorders>
              <w:top w:val="single" w:sz="4" w:space="0" w:color="999999"/>
              <w:left w:val="single" w:sz="4" w:space="0" w:color="999999"/>
              <w:bottom w:val="nil"/>
              <w:right w:val="nil"/>
            </w:tcBorders>
            <w:shd w:val="clear" w:color="auto" w:fill="auto"/>
            <w:hideMark/>
          </w:tcPr>
          <w:p w14:paraId="585D8047"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14:paraId="160EFEA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toegekend / Toegekend</w:t>
            </w:r>
          </w:p>
        </w:tc>
      </w:tr>
      <w:tr w:rsidR="00D800FE" w:rsidRPr="00D800FE" w14:paraId="473364AC" w14:textId="77777777" w:rsidTr="00D800FE">
        <w:trPr>
          <w:trHeight w:val="288"/>
        </w:trPr>
        <w:tc>
          <w:tcPr>
            <w:tcW w:w="2689" w:type="dxa"/>
            <w:tcBorders>
              <w:top w:val="single" w:sz="4" w:space="0" w:color="999999"/>
              <w:left w:val="single" w:sz="4" w:space="0" w:color="999999"/>
              <w:bottom w:val="nil"/>
              <w:right w:val="nil"/>
            </w:tcBorders>
            <w:shd w:val="clear" w:color="auto" w:fill="auto"/>
            <w:hideMark/>
          </w:tcPr>
          <w:p w14:paraId="2692158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lastRenderedPageBreak/>
              <w:t>Voorzieningen verstrekken</w:t>
            </w:r>
          </w:p>
        </w:tc>
        <w:tc>
          <w:tcPr>
            <w:tcW w:w="4711" w:type="dxa"/>
            <w:tcBorders>
              <w:top w:val="single" w:sz="4" w:space="0" w:color="999999"/>
              <w:left w:val="single" w:sz="4" w:space="0" w:color="999999"/>
              <w:bottom w:val="nil"/>
              <w:right w:val="nil"/>
            </w:tcBorders>
            <w:shd w:val="clear" w:color="auto" w:fill="auto"/>
            <w:hideMark/>
          </w:tcPr>
          <w:p w14:paraId="4D51229A"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14:paraId="3CA9551F" w14:textId="77777777"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Geweigerd / Verstrekt</w:t>
            </w:r>
          </w:p>
        </w:tc>
      </w:tr>
    </w:tbl>
    <w:p w14:paraId="19A9EF3B" w14:textId="77777777" w:rsidR="00281D8B" w:rsidRDefault="00281D8B" w:rsidP="0051462B"/>
    <w:sectPr w:rsidR="00281D8B" w:rsidSect="00EF494B">
      <w:headerReference w:type="default" r:id="rId15"/>
      <w:footerReference w:type="default" r:id="rId16"/>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E0367" w14:textId="77777777" w:rsidR="00D94E8A" w:rsidRDefault="00D94E8A" w:rsidP="00E34F8A">
      <w:pPr>
        <w:spacing w:line="240" w:lineRule="auto"/>
      </w:pPr>
      <w:r>
        <w:separator/>
      </w:r>
    </w:p>
  </w:endnote>
  <w:endnote w:type="continuationSeparator" w:id="0">
    <w:p w14:paraId="2E270FCB" w14:textId="77777777" w:rsidR="00D94E8A" w:rsidRDefault="00D94E8A"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04730"/>
      <w:docPartObj>
        <w:docPartGallery w:val="Page Numbers (Bottom of Page)"/>
        <w:docPartUnique/>
      </w:docPartObj>
    </w:sdtPr>
    <w:sdtEndPr>
      <w:rPr>
        <w:sz w:val="18"/>
        <w:szCs w:val="18"/>
      </w:rPr>
    </w:sdtEndPr>
    <w:sdtContent>
      <w:sdt>
        <w:sdtPr>
          <w:id w:val="12004739"/>
          <w:docPartObj>
            <w:docPartGallery w:val="Page Numbers (Bottom of Page)"/>
            <w:docPartUnique/>
          </w:docPartObj>
        </w:sdtPr>
        <w:sdtEndPr>
          <w:rPr>
            <w:sz w:val="18"/>
            <w:szCs w:val="18"/>
          </w:rPr>
        </w:sdtEndPr>
        <w:sdtContent>
          <w:p w14:paraId="7C72FA86" w14:textId="18B3C815" w:rsidR="00E55CFE" w:rsidRPr="00E34F8A" w:rsidRDefault="00E55CFE" w:rsidP="00982A1D">
            <w:pPr>
              <w:pStyle w:val="Voettekst"/>
              <w:jc w:val="center"/>
              <w:rPr>
                <w:sz w:val="18"/>
                <w:szCs w:val="18"/>
              </w:rPr>
            </w:pPr>
            <w:r w:rsidRPr="00E34F8A">
              <w:rPr>
                <w:sz w:val="18"/>
                <w:szCs w:val="18"/>
              </w:rPr>
              <w:fldChar w:fldCharType="begin"/>
            </w:r>
            <w:r w:rsidRPr="00E34F8A">
              <w:rPr>
                <w:sz w:val="18"/>
                <w:szCs w:val="18"/>
              </w:rPr>
              <w:instrText xml:space="preserve"> PAGE   \* MERGEFORMAT </w:instrText>
            </w:r>
            <w:r w:rsidRPr="00E34F8A">
              <w:rPr>
                <w:sz w:val="18"/>
                <w:szCs w:val="18"/>
              </w:rPr>
              <w:fldChar w:fldCharType="separate"/>
            </w:r>
            <w:r w:rsidR="00EE3606">
              <w:rPr>
                <w:noProof/>
                <w:sz w:val="18"/>
                <w:szCs w:val="18"/>
              </w:rPr>
              <w:t>1</w:t>
            </w:r>
            <w:r w:rsidRPr="00E34F8A">
              <w:rPr>
                <w:sz w:val="18"/>
                <w:szCs w:val="18"/>
              </w:rPr>
              <w:fldChar w:fldCharType="end"/>
            </w:r>
            <w:r w:rsidRPr="00E34F8A">
              <w:rPr>
                <w:sz w:val="18"/>
                <w:szCs w:val="18"/>
              </w:rPr>
              <w:t xml:space="preserve"> / </w:t>
            </w:r>
            <w:r w:rsidR="00D94E8A">
              <w:fldChar w:fldCharType="begin"/>
            </w:r>
            <w:r w:rsidR="00D94E8A">
              <w:instrText xml:space="preserve"> NUMPAGES   \* MERGEFORMAT </w:instrText>
            </w:r>
            <w:r w:rsidR="00D94E8A">
              <w:fldChar w:fldCharType="separate"/>
            </w:r>
            <w:r w:rsidR="00EE3606" w:rsidRPr="00EE3606">
              <w:rPr>
                <w:noProof/>
                <w:sz w:val="18"/>
                <w:szCs w:val="18"/>
              </w:rPr>
              <w:t>15</w:t>
            </w:r>
            <w:r w:rsidR="00D94E8A">
              <w:rPr>
                <w:noProof/>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13942" w14:textId="77777777" w:rsidR="00D94E8A" w:rsidRDefault="00D94E8A" w:rsidP="00E34F8A">
      <w:pPr>
        <w:spacing w:line="240" w:lineRule="auto"/>
      </w:pPr>
      <w:r>
        <w:separator/>
      </w:r>
    </w:p>
  </w:footnote>
  <w:footnote w:type="continuationSeparator" w:id="0">
    <w:p w14:paraId="7FEDF97A" w14:textId="77777777" w:rsidR="00D94E8A" w:rsidRDefault="00D94E8A" w:rsidP="00E34F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CD194" w14:textId="77777777" w:rsidR="00E55CFE" w:rsidRDefault="00E55CFE">
    <w:pPr>
      <w:pStyle w:val="Koptekst"/>
    </w:pPr>
    <w:r w:rsidRPr="00BD2AC7">
      <w:rPr>
        <w:b/>
        <w:noProof/>
        <w:sz w:val="32"/>
        <w:szCs w:val="32"/>
        <w:lang w:eastAsia="nl-NL"/>
      </w:rPr>
      <w:drawing>
        <wp:anchor distT="0" distB="0" distL="114300" distR="114300" simplePos="0" relativeHeight="251659264" behindDoc="0" locked="0" layoutInCell="1" allowOverlap="1" wp14:anchorId="29E195D8" wp14:editId="4E3E406E">
          <wp:simplePos x="0" y="0"/>
          <wp:positionH relativeFrom="column">
            <wp:posOffset>4914900</wp:posOffset>
          </wp:positionH>
          <wp:positionV relativeFrom="paragraph">
            <wp:posOffset>-274955</wp:posOffset>
          </wp:positionV>
          <wp:extent cx="1514475" cy="723900"/>
          <wp:effectExtent l="19050" t="0" r="9525" b="0"/>
          <wp:wrapSquare wrapText="bothSides"/>
          <wp:docPr id="4" name="Afbeelding 4"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1286"/>
    <w:multiLevelType w:val="hybridMultilevel"/>
    <w:tmpl w:val="9FF60A3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2E98"/>
    <w:multiLevelType w:val="hybridMultilevel"/>
    <w:tmpl w:val="CBFAAB5E"/>
    <w:lvl w:ilvl="0" w:tplc="8D42AAA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10304E"/>
    <w:multiLevelType w:val="hybridMultilevel"/>
    <w:tmpl w:val="BA6C36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D142CA"/>
    <w:multiLevelType w:val="hybridMultilevel"/>
    <w:tmpl w:val="1E24CB7A"/>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3D4C7A"/>
    <w:multiLevelType w:val="hybridMultilevel"/>
    <w:tmpl w:val="6D5E3198"/>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A0654B"/>
    <w:multiLevelType w:val="hybridMultilevel"/>
    <w:tmpl w:val="D6DC587E"/>
    <w:lvl w:ilvl="0" w:tplc="3DEA95E4">
      <w:start w:val="2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4763DF"/>
    <w:multiLevelType w:val="hybridMultilevel"/>
    <w:tmpl w:val="487AC4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9F7B67"/>
    <w:multiLevelType w:val="hybridMultilevel"/>
    <w:tmpl w:val="08AAA92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C77248E"/>
    <w:multiLevelType w:val="hybridMultilevel"/>
    <w:tmpl w:val="558EACC8"/>
    <w:lvl w:ilvl="0" w:tplc="6D20F576">
      <w:start w:val="13"/>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7"/>
  </w:num>
  <w:num w:numId="5">
    <w:abstractNumId w:val="8"/>
  </w:num>
  <w:num w:numId="6">
    <w:abstractNumId w:val="0"/>
  </w:num>
  <w:num w:numId="7">
    <w:abstractNumId w:val="4"/>
  </w:num>
  <w:num w:numId="8">
    <w:abstractNumId w:val="2"/>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jan Kloosterboer">
    <w15:presenceInfo w15:providerId="None" w15:userId="Arjan Kloosterbo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9B"/>
    <w:rsid w:val="00001031"/>
    <w:rsid w:val="000020C7"/>
    <w:rsid w:val="00002FEA"/>
    <w:rsid w:val="00005A80"/>
    <w:rsid w:val="0000666A"/>
    <w:rsid w:val="00012DED"/>
    <w:rsid w:val="00014BC6"/>
    <w:rsid w:val="00021D3D"/>
    <w:rsid w:val="00022EE3"/>
    <w:rsid w:val="000317B7"/>
    <w:rsid w:val="000352C4"/>
    <w:rsid w:val="00035C91"/>
    <w:rsid w:val="00041550"/>
    <w:rsid w:val="00043B9C"/>
    <w:rsid w:val="0004442F"/>
    <w:rsid w:val="00051DBA"/>
    <w:rsid w:val="000654DC"/>
    <w:rsid w:val="000657F2"/>
    <w:rsid w:val="000705F8"/>
    <w:rsid w:val="000723EA"/>
    <w:rsid w:val="00086B8E"/>
    <w:rsid w:val="00087011"/>
    <w:rsid w:val="000A32DD"/>
    <w:rsid w:val="000B02D2"/>
    <w:rsid w:val="000B1C6B"/>
    <w:rsid w:val="000C18A5"/>
    <w:rsid w:val="000C685D"/>
    <w:rsid w:val="000D18B7"/>
    <w:rsid w:val="000D710A"/>
    <w:rsid w:val="000E0872"/>
    <w:rsid w:val="000E179B"/>
    <w:rsid w:val="000E1A97"/>
    <w:rsid w:val="000F38C7"/>
    <w:rsid w:val="0010051F"/>
    <w:rsid w:val="00104F1B"/>
    <w:rsid w:val="00110684"/>
    <w:rsid w:val="0011243C"/>
    <w:rsid w:val="00120FCB"/>
    <w:rsid w:val="00130FBD"/>
    <w:rsid w:val="00132876"/>
    <w:rsid w:val="0014115A"/>
    <w:rsid w:val="00142E7B"/>
    <w:rsid w:val="00153B2B"/>
    <w:rsid w:val="00162403"/>
    <w:rsid w:val="0017158E"/>
    <w:rsid w:val="00173F41"/>
    <w:rsid w:val="00180578"/>
    <w:rsid w:val="00194A3C"/>
    <w:rsid w:val="00195059"/>
    <w:rsid w:val="001A169C"/>
    <w:rsid w:val="001B387A"/>
    <w:rsid w:val="001B3F0A"/>
    <w:rsid w:val="001C7533"/>
    <w:rsid w:val="001D0B63"/>
    <w:rsid w:val="001D2ABB"/>
    <w:rsid w:val="001D3B45"/>
    <w:rsid w:val="001E3D89"/>
    <w:rsid w:val="001F4CE5"/>
    <w:rsid w:val="00201B66"/>
    <w:rsid w:val="00201CF5"/>
    <w:rsid w:val="00211BA6"/>
    <w:rsid w:val="00211DA5"/>
    <w:rsid w:val="00217CE4"/>
    <w:rsid w:val="00226E41"/>
    <w:rsid w:val="00231FCC"/>
    <w:rsid w:val="002350AE"/>
    <w:rsid w:val="00240A4D"/>
    <w:rsid w:val="00242510"/>
    <w:rsid w:val="00251FD4"/>
    <w:rsid w:val="002520F3"/>
    <w:rsid w:val="002612EB"/>
    <w:rsid w:val="002703B5"/>
    <w:rsid w:val="00275B94"/>
    <w:rsid w:val="0027757C"/>
    <w:rsid w:val="00281D8B"/>
    <w:rsid w:val="002959D1"/>
    <w:rsid w:val="0029679E"/>
    <w:rsid w:val="002A0976"/>
    <w:rsid w:val="002A0E9D"/>
    <w:rsid w:val="002A3445"/>
    <w:rsid w:val="002C50E1"/>
    <w:rsid w:val="002D1E2B"/>
    <w:rsid w:val="002D3809"/>
    <w:rsid w:val="002D4DEE"/>
    <w:rsid w:val="002D5BAA"/>
    <w:rsid w:val="002E1E68"/>
    <w:rsid w:val="002E7554"/>
    <w:rsid w:val="002F2E37"/>
    <w:rsid w:val="002F64B3"/>
    <w:rsid w:val="00302E11"/>
    <w:rsid w:val="0031302D"/>
    <w:rsid w:val="00321FC3"/>
    <w:rsid w:val="00324EBB"/>
    <w:rsid w:val="00331517"/>
    <w:rsid w:val="003340B6"/>
    <w:rsid w:val="00336EFD"/>
    <w:rsid w:val="00337F8C"/>
    <w:rsid w:val="0034002C"/>
    <w:rsid w:val="00341967"/>
    <w:rsid w:val="00344F6C"/>
    <w:rsid w:val="00347919"/>
    <w:rsid w:val="00351504"/>
    <w:rsid w:val="003533A3"/>
    <w:rsid w:val="00355BEE"/>
    <w:rsid w:val="00356304"/>
    <w:rsid w:val="003574A6"/>
    <w:rsid w:val="00372EB2"/>
    <w:rsid w:val="00384D9E"/>
    <w:rsid w:val="003A158C"/>
    <w:rsid w:val="003A18BA"/>
    <w:rsid w:val="003B5317"/>
    <w:rsid w:val="003B61CA"/>
    <w:rsid w:val="003C1A15"/>
    <w:rsid w:val="003C208F"/>
    <w:rsid w:val="003C7B0E"/>
    <w:rsid w:val="003D070F"/>
    <w:rsid w:val="003E11AF"/>
    <w:rsid w:val="003E3523"/>
    <w:rsid w:val="003E5D6C"/>
    <w:rsid w:val="003E5FE3"/>
    <w:rsid w:val="003F51F8"/>
    <w:rsid w:val="00400528"/>
    <w:rsid w:val="00404A3E"/>
    <w:rsid w:val="00406DBF"/>
    <w:rsid w:val="00411E6A"/>
    <w:rsid w:val="004172F1"/>
    <w:rsid w:val="0042519E"/>
    <w:rsid w:val="004264BB"/>
    <w:rsid w:val="00426AE0"/>
    <w:rsid w:val="00430045"/>
    <w:rsid w:val="00433D4C"/>
    <w:rsid w:val="00436DA9"/>
    <w:rsid w:val="004403C2"/>
    <w:rsid w:val="0045009A"/>
    <w:rsid w:val="00453457"/>
    <w:rsid w:val="004702A8"/>
    <w:rsid w:val="00483CDC"/>
    <w:rsid w:val="00485077"/>
    <w:rsid w:val="004854FC"/>
    <w:rsid w:val="00494D9B"/>
    <w:rsid w:val="004950EE"/>
    <w:rsid w:val="00495680"/>
    <w:rsid w:val="00497F9E"/>
    <w:rsid w:val="004A4567"/>
    <w:rsid w:val="004A6B60"/>
    <w:rsid w:val="004B1092"/>
    <w:rsid w:val="004B79E1"/>
    <w:rsid w:val="004C0271"/>
    <w:rsid w:val="004C1B7E"/>
    <w:rsid w:val="004C3000"/>
    <w:rsid w:val="004C3DB2"/>
    <w:rsid w:val="004D6CD3"/>
    <w:rsid w:val="004E0D9F"/>
    <w:rsid w:val="004E2C1D"/>
    <w:rsid w:val="004E6E05"/>
    <w:rsid w:val="0050283F"/>
    <w:rsid w:val="00503297"/>
    <w:rsid w:val="00503348"/>
    <w:rsid w:val="0051462B"/>
    <w:rsid w:val="00530474"/>
    <w:rsid w:val="005352DD"/>
    <w:rsid w:val="00540FB5"/>
    <w:rsid w:val="005411FE"/>
    <w:rsid w:val="00541666"/>
    <w:rsid w:val="00543554"/>
    <w:rsid w:val="00546BA0"/>
    <w:rsid w:val="005506AF"/>
    <w:rsid w:val="00551786"/>
    <w:rsid w:val="00555D98"/>
    <w:rsid w:val="00556D34"/>
    <w:rsid w:val="00556FD9"/>
    <w:rsid w:val="0056482A"/>
    <w:rsid w:val="00584C09"/>
    <w:rsid w:val="00586A5C"/>
    <w:rsid w:val="00591992"/>
    <w:rsid w:val="00596557"/>
    <w:rsid w:val="005A7B98"/>
    <w:rsid w:val="005B143A"/>
    <w:rsid w:val="005B52D6"/>
    <w:rsid w:val="005C6D87"/>
    <w:rsid w:val="005E01BF"/>
    <w:rsid w:val="005E26AA"/>
    <w:rsid w:val="005E79E1"/>
    <w:rsid w:val="005F3CE0"/>
    <w:rsid w:val="005F7518"/>
    <w:rsid w:val="006041AE"/>
    <w:rsid w:val="0062176B"/>
    <w:rsid w:val="006273C1"/>
    <w:rsid w:val="006310E2"/>
    <w:rsid w:val="0063474D"/>
    <w:rsid w:val="00651CA1"/>
    <w:rsid w:val="006542B8"/>
    <w:rsid w:val="006614C3"/>
    <w:rsid w:val="00670C5D"/>
    <w:rsid w:val="00670EC3"/>
    <w:rsid w:val="00672E0B"/>
    <w:rsid w:val="006743E3"/>
    <w:rsid w:val="00677299"/>
    <w:rsid w:val="00681C4A"/>
    <w:rsid w:val="00686658"/>
    <w:rsid w:val="006873D7"/>
    <w:rsid w:val="00693D5C"/>
    <w:rsid w:val="00694660"/>
    <w:rsid w:val="006A19BB"/>
    <w:rsid w:val="006A49D3"/>
    <w:rsid w:val="006B5728"/>
    <w:rsid w:val="006B73CD"/>
    <w:rsid w:val="006C1185"/>
    <w:rsid w:val="006C39B8"/>
    <w:rsid w:val="006C78E5"/>
    <w:rsid w:val="006D0A24"/>
    <w:rsid w:val="006D5B3D"/>
    <w:rsid w:val="006D691F"/>
    <w:rsid w:val="006E043A"/>
    <w:rsid w:val="006F1FCA"/>
    <w:rsid w:val="006F6F33"/>
    <w:rsid w:val="007011B1"/>
    <w:rsid w:val="0070504A"/>
    <w:rsid w:val="007154E4"/>
    <w:rsid w:val="00725B1D"/>
    <w:rsid w:val="00725B67"/>
    <w:rsid w:val="00726B79"/>
    <w:rsid w:val="007274B7"/>
    <w:rsid w:val="007315B6"/>
    <w:rsid w:val="0074365B"/>
    <w:rsid w:val="00745928"/>
    <w:rsid w:val="0074788A"/>
    <w:rsid w:val="0076496C"/>
    <w:rsid w:val="00765B4D"/>
    <w:rsid w:val="00770FE0"/>
    <w:rsid w:val="00773943"/>
    <w:rsid w:val="00773E70"/>
    <w:rsid w:val="00777A5F"/>
    <w:rsid w:val="00777C5D"/>
    <w:rsid w:val="007907B1"/>
    <w:rsid w:val="0079365D"/>
    <w:rsid w:val="00796B0E"/>
    <w:rsid w:val="007A1A03"/>
    <w:rsid w:val="007A65C7"/>
    <w:rsid w:val="007A6D51"/>
    <w:rsid w:val="007A719E"/>
    <w:rsid w:val="007A76B6"/>
    <w:rsid w:val="007A7868"/>
    <w:rsid w:val="007A7E7B"/>
    <w:rsid w:val="007B1498"/>
    <w:rsid w:val="007B2972"/>
    <w:rsid w:val="007B5E99"/>
    <w:rsid w:val="007B75C3"/>
    <w:rsid w:val="007C0620"/>
    <w:rsid w:val="007C08D9"/>
    <w:rsid w:val="007C20AB"/>
    <w:rsid w:val="007C5FAC"/>
    <w:rsid w:val="007D58D7"/>
    <w:rsid w:val="007D7715"/>
    <w:rsid w:val="007E0A9E"/>
    <w:rsid w:val="00800132"/>
    <w:rsid w:val="0082353A"/>
    <w:rsid w:val="00831561"/>
    <w:rsid w:val="00834F6C"/>
    <w:rsid w:val="008371B8"/>
    <w:rsid w:val="008441C9"/>
    <w:rsid w:val="00844EF2"/>
    <w:rsid w:val="00846040"/>
    <w:rsid w:val="0085539C"/>
    <w:rsid w:val="00855513"/>
    <w:rsid w:val="00855519"/>
    <w:rsid w:val="00857C0D"/>
    <w:rsid w:val="00860AC1"/>
    <w:rsid w:val="00864346"/>
    <w:rsid w:val="00867A88"/>
    <w:rsid w:val="008744CE"/>
    <w:rsid w:val="008754C0"/>
    <w:rsid w:val="008803FB"/>
    <w:rsid w:val="00882CCC"/>
    <w:rsid w:val="008864D1"/>
    <w:rsid w:val="00894189"/>
    <w:rsid w:val="00897DE3"/>
    <w:rsid w:val="008A2F81"/>
    <w:rsid w:val="008A3A78"/>
    <w:rsid w:val="008A7AE6"/>
    <w:rsid w:val="008B0BA1"/>
    <w:rsid w:val="008B4DBC"/>
    <w:rsid w:val="008C5EC4"/>
    <w:rsid w:val="008D52C0"/>
    <w:rsid w:val="008D737D"/>
    <w:rsid w:val="008E738D"/>
    <w:rsid w:val="008E77D9"/>
    <w:rsid w:val="008F03EC"/>
    <w:rsid w:val="00900A85"/>
    <w:rsid w:val="0090138E"/>
    <w:rsid w:val="00913E77"/>
    <w:rsid w:val="00927578"/>
    <w:rsid w:val="0092773E"/>
    <w:rsid w:val="00930ED3"/>
    <w:rsid w:val="00932F14"/>
    <w:rsid w:val="00934EB3"/>
    <w:rsid w:val="00941CD3"/>
    <w:rsid w:val="00943844"/>
    <w:rsid w:val="00945165"/>
    <w:rsid w:val="00945880"/>
    <w:rsid w:val="00952A73"/>
    <w:rsid w:val="00957DB9"/>
    <w:rsid w:val="00960746"/>
    <w:rsid w:val="00961288"/>
    <w:rsid w:val="00964DB0"/>
    <w:rsid w:val="00973BC8"/>
    <w:rsid w:val="00976ED7"/>
    <w:rsid w:val="00981B35"/>
    <w:rsid w:val="00982A1D"/>
    <w:rsid w:val="009A132D"/>
    <w:rsid w:val="009A69EC"/>
    <w:rsid w:val="009C1A5D"/>
    <w:rsid w:val="009C603F"/>
    <w:rsid w:val="009D3F5E"/>
    <w:rsid w:val="009D5925"/>
    <w:rsid w:val="009E2FD0"/>
    <w:rsid w:val="009E4251"/>
    <w:rsid w:val="009F3778"/>
    <w:rsid w:val="00A001FA"/>
    <w:rsid w:val="00A15D69"/>
    <w:rsid w:val="00A24F8E"/>
    <w:rsid w:val="00A256EF"/>
    <w:rsid w:val="00A3122B"/>
    <w:rsid w:val="00A344AA"/>
    <w:rsid w:val="00A34728"/>
    <w:rsid w:val="00A368C3"/>
    <w:rsid w:val="00A40314"/>
    <w:rsid w:val="00A40F22"/>
    <w:rsid w:val="00A41AD9"/>
    <w:rsid w:val="00A45757"/>
    <w:rsid w:val="00A47622"/>
    <w:rsid w:val="00A609A2"/>
    <w:rsid w:val="00A641F9"/>
    <w:rsid w:val="00A643E0"/>
    <w:rsid w:val="00A7058E"/>
    <w:rsid w:val="00A70DEA"/>
    <w:rsid w:val="00A72361"/>
    <w:rsid w:val="00A82095"/>
    <w:rsid w:val="00A8210A"/>
    <w:rsid w:val="00A86B29"/>
    <w:rsid w:val="00A96AE4"/>
    <w:rsid w:val="00A97524"/>
    <w:rsid w:val="00AA5EC2"/>
    <w:rsid w:val="00AB2851"/>
    <w:rsid w:val="00AC1769"/>
    <w:rsid w:val="00AD2CF9"/>
    <w:rsid w:val="00AD4F26"/>
    <w:rsid w:val="00AE328D"/>
    <w:rsid w:val="00AF11B1"/>
    <w:rsid w:val="00B0409E"/>
    <w:rsid w:val="00B06DEF"/>
    <w:rsid w:val="00B10F13"/>
    <w:rsid w:val="00B22075"/>
    <w:rsid w:val="00B26554"/>
    <w:rsid w:val="00B276BB"/>
    <w:rsid w:val="00B30909"/>
    <w:rsid w:val="00B40BB5"/>
    <w:rsid w:val="00B455B6"/>
    <w:rsid w:val="00B46C3C"/>
    <w:rsid w:val="00B50A09"/>
    <w:rsid w:val="00B631B8"/>
    <w:rsid w:val="00B658E4"/>
    <w:rsid w:val="00B70D95"/>
    <w:rsid w:val="00B70E8F"/>
    <w:rsid w:val="00B75001"/>
    <w:rsid w:val="00B81000"/>
    <w:rsid w:val="00B8592F"/>
    <w:rsid w:val="00B95562"/>
    <w:rsid w:val="00BA2770"/>
    <w:rsid w:val="00BA3FBE"/>
    <w:rsid w:val="00BB2A05"/>
    <w:rsid w:val="00BB44B5"/>
    <w:rsid w:val="00BB78BD"/>
    <w:rsid w:val="00BC09ED"/>
    <w:rsid w:val="00BC51A2"/>
    <w:rsid w:val="00BD1FE1"/>
    <w:rsid w:val="00BD2AC7"/>
    <w:rsid w:val="00BD3C40"/>
    <w:rsid w:val="00BD4B3D"/>
    <w:rsid w:val="00BF0D66"/>
    <w:rsid w:val="00C06301"/>
    <w:rsid w:val="00C06DD0"/>
    <w:rsid w:val="00C12F84"/>
    <w:rsid w:val="00C2064D"/>
    <w:rsid w:val="00C24B01"/>
    <w:rsid w:val="00C30DCE"/>
    <w:rsid w:val="00C32067"/>
    <w:rsid w:val="00C35E47"/>
    <w:rsid w:val="00C41A9D"/>
    <w:rsid w:val="00C46290"/>
    <w:rsid w:val="00C51F69"/>
    <w:rsid w:val="00C64BDA"/>
    <w:rsid w:val="00C6526A"/>
    <w:rsid w:val="00C65BBB"/>
    <w:rsid w:val="00C65D55"/>
    <w:rsid w:val="00C80F9C"/>
    <w:rsid w:val="00C820EC"/>
    <w:rsid w:val="00C83E0C"/>
    <w:rsid w:val="00C94193"/>
    <w:rsid w:val="00CB4DCE"/>
    <w:rsid w:val="00CB50D4"/>
    <w:rsid w:val="00CC156C"/>
    <w:rsid w:val="00CC28FC"/>
    <w:rsid w:val="00CE4B99"/>
    <w:rsid w:val="00CE5E05"/>
    <w:rsid w:val="00CF0A1F"/>
    <w:rsid w:val="00CF277A"/>
    <w:rsid w:val="00CF3415"/>
    <w:rsid w:val="00CF55EE"/>
    <w:rsid w:val="00D06669"/>
    <w:rsid w:val="00D07623"/>
    <w:rsid w:val="00D10D80"/>
    <w:rsid w:val="00D1175A"/>
    <w:rsid w:val="00D12F8D"/>
    <w:rsid w:val="00D16460"/>
    <w:rsid w:val="00D22E94"/>
    <w:rsid w:val="00D231AB"/>
    <w:rsid w:val="00D24B1D"/>
    <w:rsid w:val="00D27D29"/>
    <w:rsid w:val="00D3680C"/>
    <w:rsid w:val="00D40241"/>
    <w:rsid w:val="00D44841"/>
    <w:rsid w:val="00D46CD6"/>
    <w:rsid w:val="00D51521"/>
    <w:rsid w:val="00D53D57"/>
    <w:rsid w:val="00D6143F"/>
    <w:rsid w:val="00D62924"/>
    <w:rsid w:val="00D72FD7"/>
    <w:rsid w:val="00D75275"/>
    <w:rsid w:val="00D800FE"/>
    <w:rsid w:val="00D83DF1"/>
    <w:rsid w:val="00D86093"/>
    <w:rsid w:val="00D879BE"/>
    <w:rsid w:val="00D94E8A"/>
    <w:rsid w:val="00D951CA"/>
    <w:rsid w:val="00DA1D02"/>
    <w:rsid w:val="00DA7ED0"/>
    <w:rsid w:val="00DB031C"/>
    <w:rsid w:val="00DB0771"/>
    <w:rsid w:val="00DB3E0E"/>
    <w:rsid w:val="00DB420F"/>
    <w:rsid w:val="00DB62E9"/>
    <w:rsid w:val="00DB73C0"/>
    <w:rsid w:val="00DD1104"/>
    <w:rsid w:val="00DD6F3E"/>
    <w:rsid w:val="00DE110A"/>
    <w:rsid w:val="00DE4122"/>
    <w:rsid w:val="00E03C4F"/>
    <w:rsid w:val="00E12FE3"/>
    <w:rsid w:val="00E151BC"/>
    <w:rsid w:val="00E25E96"/>
    <w:rsid w:val="00E2709F"/>
    <w:rsid w:val="00E271FE"/>
    <w:rsid w:val="00E2777D"/>
    <w:rsid w:val="00E3344C"/>
    <w:rsid w:val="00E33979"/>
    <w:rsid w:val="00E34A6B"/>
    <w:rsid w:val="00E34F8A"/>
    <w:rsid w:val="00E35226"/>
    <w:rsid w:val="00E35631"/>
    <w:rsid w:val="00E35DD0"/>
    <w:rsid w:val="00E367E0"/>
    <w:rsid w:val="00E36C1C"/>
    <w:rsid w:val="00E429C5"/>
    <w:rsid w:val="00E459FB"/>
    <w:rsid w:val="00E50518"/>
    <w:rsid w:val="00E5136A"/>
    <w:rsid w:val="00E516F9"/>
    <w:rsid w:val="00E53754"/>
    <w:rsid w:val="00E55C44"/>
    <w:rsid w:val="00E55CFE"/>
    <w:rsid w:val="00E56D51"/>
    <w:rsid w:val="00E571FB"/>
    <w:rsid w:val="00E63E9D"/>
    <w:rsid w:val="00E6466F"/>
    <w:rsid w:val="00E7285C"/>
    <w:rsid w:val="00E72B42"/>
    <w:rsid w:val="00E741FD"/>
    <w:rsid w:val="00E766EA"/>
    <w:rsid w:val="00E8050A"/>
    <w:rsid w:val="00E81C46"/>
    <w:rsid w:val="00E824EF"/>
    <w:rsid w:val="00E82D8F"/>
    <w:rsid w:val="00E90126"/>
    <w:rsid w:val="00E911EA"/>
    <w:rsid w:val="00E91DC3"/>
    <w:rsid w:val="00E91E55"/>
    <w:rsid w:val="00E9679D"/>
    <w:rsid w:val="00E97282"/>
    <w:rsid w:val="00E97C03"/>
    <w:rsid w:val="00EA2B61"/>
    <w:rsid w:val="00EA2FE1"/>
    <w:rsid w:val="00EA4BDF"/>
    <w:rsid w:val="00EA4F4F"/>
    <w:rsid w:val="00EA5EC4"/>
    <w:rsid w:val="00EA739E"/>
    <w:rsid w:val="00EB3B0D"/>
    <w:rsid w:val="00EB5D6F"/>
    <w:rsid w:val="00EC270A"/>
    <w:rsid w:val="00ED26DF"/>
    <w:rsid w:val="00ED3A88"/>
    <w:rsid w:val="00ED4628"/>
    <w:rsid w:val="00EE3606"/>
    <w:rsid w:val="00EF494B"/>
    <w:rsid w:val="00F01C07"/>
    <w:rsid w:val="00F128C7"/>
    <w:rsid w:val="00F140F5"/>
    <w:rsid w:val="00F163CD"/>
    <w:rsid w:val="00F17364"/>
    <w:rsid w:val="00F30BA7"/>
    <w:rsid w:val="00F31867"/>
    <w:rsid w:val="00F33D7B"/>
    <w:rsid w:val="00F40CED"/>
    <w:rsid w:val="00F503E3"/>
    <w:rsid w:val="00F53FA5"/>
    <w:rsid w:val="00F65319"/>
    <w:rsid w:val="00F668AD"/>
    <w:rsid w:val="00F7034D"/>
    <w:rsid w:val="00F75A46"/>
    <w:rsid w:val="00F77BDD"/>
    <w:rsid w:val="00F84C07"/>
    <w:rsid w:val="00F90115"/>
    <w:rsid w:val="00F915CA"/>
    <w:rsid w:val="00F934E4"/>
    <w:rsid w:val="00F96A10"/>
    <w:rsid w:val="00FA2373"/>
    <w:rsid w:val="00FA2D8D"/>
    <w:rsid w:val="00FA6577"/>
    <w:rsid w:val="00FB0D1B"/>
    <w:rsid w:val="00FB324C"/>
    <w:rsid w:val="00FB3274"/>
    <w:rsid w:val="00FC0D2E"/>
    <w:rsid w:val="00FC2D24"/>
    <w:rsid w:val="00FC3720"/>
    <w:rsid w:val="00FD08B3"/>
    <w:rsid w:val="00FD0DE3"/>
    <w:rsid w:val="00FD2CD5"/>
    <w:rsid w:val="00FD3C38"/>
    <w:rsid w:val="00FE6078"/>
    <w:rsid w:val="00FF23B1"/>
    <w:rsid w:val="00FF6C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8CB67"/>
  <w15:docId w15:val="{31B54ECF-0AA5-4513-AFF4-9CC5176F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F23B1"/>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unhideWhenUsed/>
    <w:rsid w:val="00E34F8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34F8A"/>
  </w:style>
  <w:style w:type="paragraph" w:styleId="Voettekst">
    <w:name w:val="footer"/>
    <w:basedOn w:val="Standaard"/>
    <w:link w:val="VoettekstChar"/>
    <w:uiPriority w:val="99"/>
    <w:unhideWhenUsed/>
    <w:rsid w:val="00E34F8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34F8A"/>
  </w:style>
  <w:style w:type="character" w:styleId="Hyperlink">
    <w:name w:val="Hyperlink"/>
    <w:basedOn w:val="Standaardalinea-lettertype"/>
    <w:uiPriority w:val="99"/>
    <w:unhideWhenUsed/>
    <w:rsid w:val="00E81C46"/>
    <w:rPr>
      <w:color w:val="0000FF" w:themeColor="hyperlink"/>
      <w:u w:val="single"/>
    </w:rPr>
  </w:style>
  <w:style w:type="paragraph" w:styleId="Lijstalinea">
    <w:name w:val="List Paragraph"/>
    <w:basedOn w:val="Standaard"/>
    <w:uiPriority w:val="34"/>
    <w:qFormat/>
    <w:rsid w:val="00FB324C"/>
    <w:pPr>
      <w:ind w:left="720"/>
      <w:contextualSpacing/>
    </w:pPr>
  </w:style>
  <w:style w:type="table" w:styleId="Tabelraster">
    <w:name w:val="Table Grid"/>
    <w:basedOn w:val="Standaardtabel"/>
    <w:uiPriority w:val="59"/>
    <w:rsid w:val="00B45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50E1"/>
    <w:pPr>
      <w:autoSpaceDE w:val="0"/>
      <w:autoSpaceDN w:val="0"/>
      <w:adjustRightInd w:val="0"/>
      <w:spacing w:after="0" w:line="240" w:lineRule="auto"/>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4A4567"/>
    <w:pPr>
      <w:spacing w:before="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A4567"/>
    <w:rPr>
      <w:rFonts w:ascii="Segoe UI" w:hAnsi="Segoe UI" w:cs="Segoe UI"/>
      <w:sz w:val="18"/>
      <w:szCs w:val="18"/>
    </w:rPr>
  </w:style>
  <w:style w:type="character" w:styleId="Verwijzingopmerking">
    <w:name w:val="annotation reference"/>
    <w:basedOn w:val="Standaardalinea-lettertype"/>
    <w:uiPriority w:val="99"/>
    <w:semiHidden/>
    <w:unhideWhenUsed/>
    <w:rsid w:val="00C80F9C"/>
    <w:rPr>
      <w:sz w:val="16"/>
      <w:szCs w:val="16"/>
    </w:rPr>
  </w:style>
  <w:style w:type="paragraph" w:styleId="Tekstopmerking">
    <w:name w:val="annotation text"/>
    <w:basedOn w:val="Standaard"/>
    <w:link w:val="TekstopmerkingChar"/>
    <w:uiPriority w:val="99"/>
    <w:semiHidden/>
    <w:unhideWhenUsed/>
    <w:rsid w:val="00C80F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0F9C"/>
    <w:rPr>
      <w:sz w:val="20"/>
      <w:szCs w:val="20"/>
    </w:rPr>
  </w:style>
  <w:style w:type="paragraph" w:styleId="Onderwerpvanopmerking">
    <w:name w:val="annotation subject"/>
    <w:basedOn w:val="Tekstopmerking"/>
    <w:next w:val="Tekstopmerking"/>
    <w:link w:val="OnderwerpvanopmerkingChar"/>
    <w:uiPriority w:val="99"/>
    <w:semiHidden/>
    <w:unhideWhenUsed/>
    <w:rsid w:val="00C80F9C"/>
    <w:rPr>
      <w:b/>
      <w:bCs/>
    </w:rPr>
  </w:style>
  <w:style w:type="character" w:customStyle="1" w:styleId="OnderwerpvanopmerkingChar">
    <w:name w:val="Onderwerp van opmerking Char"/>
    <w:basedOn w:val="TekstopmerkingChar"/>
    <w:link w:val="Onderwerpvanopmerking"/>
    <w:uiPriority w:val="99"/>
    <w:semiHidden/>
    <w:rsid w:val="00C80F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3745">
      <w:bodyDiv w:val="1"/>
      <w:marLeft w:val="0"/>
      <w:marRight w:val="0"/>
      <w:marTop w:val="0"/>
      <w:marBottom w:val="0"/>
      <w:divBdr>
        <w:top w:val="none" w:sz="0" w:space="0" w:color="auto"/>
        <w:left w:val="none" w:sz="0" w:space="0" w:color="auto"/>
        <w:bottom w:val="none" w:sz="0" w:space="0" w:color="auto"/>
        <w:right w:val="none" w:sz="0" w:space="0" w:color="auto"/>
      </w:divBdr>
    </w:div>
    <w:div w:id="147313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ng.nl/onderwerpenindex/cultuur-en-sport/archieven-en-musea/brieven/definitieve-ontwerpselectielijs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3.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C0F423-2DA9-4FBD-95B9-468C2313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2229</TotalTime>
  <Pages>15</Pages>
  <Words>6350</Words>
  <Characters>34925</Characters>
  <Application>Microsoft Office Word</Application>
  <DocSecurity>0</DocSecurity>
  <Lines>291</Lines>
  <Paragraphs>82</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41193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ruijv_l</dc:creator>
  <cp:lastModifiedBy>Arjan Kloosterboer</cp:lastModifiedBy>
  <cp:revision>26</cp:revision>
  <cp:lastPrinted>2017-07-08T22:25:00Z</cp:lastPrinted>
  <dcterms:created xsi:type="dcterms:W3CDTF">2017-09-18T11:27:00Z</dcterms:created>
  <dcterms:modified xsi:type="dcterms:W3CDTF">2017-09-22T01:13:00Z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